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777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9"/>
      </w:tblGrid>
      <w:tr w:rsidR="00BE75A9" w:rsidTr="00BE75A9">
        <w:trPr>
          <w:trHeight w:val="3118"/>
        </w:trPr>
        <w:tc>
          <w:tcPr>
            <w:tcW w:w="5899" w:type="dxa"/>
          </w:tcPr>
          <w:p w:rsidR="000D4299" w:rsidRPr="000D4299" w:rsidRDefault="000D4299" w:rsidP="00BE75A9">
            <w:pPr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</w:pPr>
            <w:r w:rsidRP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>Name</w:t>
            </w:r>
            <w:bookmarkStart w:id="0" w:name="_GoBack"/>
            <w:bookmarkEnd w:id="0"/>
            <w:r w:rsidRP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 xml:space="preserve"> : </w:t>
            </w:r>
          </w:p>
          <w:p w:rsidR="00BE75A9" w:rsidRPr="000D4299" w:rsidRDefault="00BE75A9" w:rsidP="00BE75A9">
            <w:pPr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</w:pPr>
            <w:r w:rsidRP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>________________________________________________</w:t>
            </w:r>
            <w:r w:rsid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>________</w:t>
            </w:r>
          </w:p>
          <w:p w:rsidR="00BE75A9" w:rsidRDefault="00BE75A9" w:rsidP="00BE75A9">
            <w:pP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</w:pPr>
            <w:r w:rsidRP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 xml:space="preserve">Address: </w:t>
            </w:r>
            <w: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  <w:t>_________________________________________________________</w:t>
            </w:r>
          </w:p>
          <w:p w:rsidR="00BE75A9" w:rsidRDefault="00BE75A9" w:rsidP="00BE75A9">
            <w:pP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  <w:t>__________________________________________________________</w:t>
            </w:r>
          </w:p>
          <w:p w:rsidR="00BE75A9" w:rsidRDefault="00BE75A9" w:rsidP="00BE75A9">
            <w:pP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i/>
                <w:iCs/>
                <w:color w:val="231F20"/>
                <w:spacing w:val="-6"/>
                <w:w w:val="110"/>
                <w:sz w:val="20"/>
                <w:szCs w:val="20"/>
              </w:rPr>
              <w:t>__________________________________________________________</w:t>
            </w:r>
          </w:p>
          <w:p w:rsidR="00BE75A9" w:rsidRPr="000D4299" w:rsidRDefault="00BE75A9" w:rsidP="00BE75A9">
            <w:pPr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</w:pPr>
            <w:r w:rsidRPr="000D4299">
              <w:rPr>
                <w:rFonts w:ascii="Open Sans" w:hAnsi="Open Sans" w:cs="Open Sans"/>
                <w:b/>
                <w:iCs/>
                <w:color w:val="231F20"/>
                <w:spacing w:val="-6"/>
                <w:w w:val="110"/>
                <w:sz w:val="20"/>
                <w:szCs w:val="20"/>
              </w:rPr>
              <w:t xml:space="preserve">A/c No:__________________   UPRN: ______________________       </w:t>
            </w:r>
          </w:p>
        </w:tc>
      </w:tr>
    </w:tbl>
    <w:p w:rsidR="003F442C" w:rsidRPr="00083AEE" w:rsidRDefault="00A32248" w:rsidP="003F442C">
      <w:pPr>
        <w:ind w:left="4320" w:firstLine="720"/>
        <w:rPr>
          <w:rFonts w:ascii="Open Sans" w:hAnsi="Open Sans" w:cs="Open Sans"/>
          <w:b/>
          <w:iCs/>
          <w:color w:val="231F20"/>
          <w:spacing w:val="-6"/>
          <w:w w:val="110"/>
          <w:sz w:val="36"/>
          <w:szCs w:val="36"/>
          <w:u w:val="single"/>
        </w:rPr>
      </w:pPr>
      <w:r w:rsidRPr="00083AEE">
        <w:rPr>
          <w:rFonts w:ascii="Open Sans" w:hAnsi="Open Sans" w:cs="Open Sans"/>
          <w:b/>
          <w:iCs/>
          <w:color w:val="231F20"/>
          <w:spacing w:val="-6"/>
          <w:w w:val="110"/>
          <w:sz w:val="36"/>
          <w:szCs w:val="36"/>
          <w:u w:val="single"/>
        </w:rPr>
        <w:t>Rent Assessment Form 201</w:t>
      </w:r>
      <w:r w:rsidRPr="00253559">
        <w:rPr>
          <w:rFonts w:ascii="Open Sans" w:hAnsi="Open Sans" w:cs="Open Sans"/>
          <w:b/>
          <w:iCs/>
          <w:color w:val="231F20"/>
          <w:spacing w:val="-6"/>
          <w:w w:val="110"/>
          <w:sz w:val="36"/>
          <w:szCs w:val="36"/>
          <w:u w:val="single"/>
        </w:rPr>
        <w:t>7</w:t>
      </w:r>
      <w:r w:rsidR="003F442C" w:rsidRPr="00083AEE">
        <w:rPr>
          <w:rFonts w:ascii="Open Sans" w:hAnsi="Open Sans" w:cs="Open Sans"/>
          <w:b/>
          <w:iCs/>
          <w:color w:val="231F20"/>
          <w:spacing w:val="-6"/>
          <w:w w:val="110"/>
          <w:sz w:val="36"/>
          <w:szCs w:val="36"/>
          <w:u w:val="single"/>
        </w:rPr>
        <w:t xml:space="preserve"> (RAF)</w:t>
      </w:r>
    </w:p>
    <w:p w:rsidR="00DF6418" w:rsidRPr="000D4299" w:rsidRDefault="00DF6418" w:rsidP="00BE75A9">
      <w:pPr>
        <w:ind w:left="4320"/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</w:pP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I/</w:t>
      </w:r>
      <w:r w:rsidRPr="000D4299">
        <w:rPr>
          <w:rFonts w:ascii="Open Sans" w:hAnsi="Open Sans" w:cs="Open Sans"/>
          <w:iCs/>
          <w:color w:val="231F20"/>
          <w:spacing w:val="-5"/>
          <w:w w:val="110"/>
          <w:sz w:val="18"/>
          <w:szCs w:val="18"/>
        </w:rPr>
        <w:t>W</w:t>
      </w: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certify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that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nf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n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s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ow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="0051256A"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below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is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mp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lete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correct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that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ll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reside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ts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ll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es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n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dwelli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 xml:space="preserve">ng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re</w:t>
      </w:r>
      <w:r w:rsidRPr="000D4299">
        <w:rPr>
          <w:rFonts w:ascii="Open Sans" w:hAnsi="Open Sans" w:cs="Open Sans"/>
          <w:iCs/>
          <w:color w:val="231F20"/>
          <w:w w:val="109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recorded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below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.</w:t>
      </w:r>
      <w:r w:rsidRPr="000D4299">
        <w:rPr>
          <w:rFonts w:ascii="Open Sans" w:hAnsi="Open Sans" w:cs="Open Sans"/>
          <w:iCs/>
          <w:color w:val="231F20"/>
          <w:spacing w:val="-16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I/</w:t>
      </w:r>
      <w:r w:rsidRPr="000D4299">
        <w:rPr>
          <w:rFonts w:ascii="Open Sans" w:hAnsi="Open Sans" w:cs="Open Sans"/>
          <w:iCs/>
          <w:color w:val="231F20"/>
          <w:spacing w:val="-5"/>
          <w:w w:val="110"/>
          <w:sz w:val="18"/>
          <w:szCs w:val="18"/>
        </w:rPr>
        <w:t>W</w:t>
      </w: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orise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g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ive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ority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to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cil</w:t>
      </w:r>
      <w:r w:rsidRPr="000D4299">
        <w:rPr>
          <w:rFonts w:ascii="Open Sans" w:hAnsi="Open Sans" w:cs="Open Sans"/>
          <w:iCs/>
          <w:color w:val="231F20"/>
          <w:spacing w:val="2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to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seek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receive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an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y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nf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w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cil</w:t>
      </w:r>
      <w:r w:rsidRPr="000D4299">
        <w:rPr>
          <w:rFonts w:ascii="Open Sans" w:hAnsi="Open Sans" w:cs="Open Sans"/>
          <w:iCs/>
          <w:color w:val="231F20"/>
          <w:spacing w:val="3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ma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y</w:t>
      </w:r>
      <w:r w:rsidRPr="000D4299">
        <w:rPr>
          <w:rFonts w:ascii="Open Sans" w:hAnsi="Open Sans" w:cs="Open Sans"/>
          <w:iCs/>
          <w:color w:val="231F20"/>
          <w:spacing w:val="4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re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qu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ire</w:t>
      </w:r>
      <w:r w:rsidRPr="000D4299">
        <w:rPr>
          <w:rFonts w:ascii="Open Sans" w:hAnsi="Open Sans" w:cs="Open Sans"/>
          <w:iCs/>
          <w:color w:val="231F20"/>
          <w:spacing w:val="123"/>
          <w:w w:val="109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f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ro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6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y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/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o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mp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loyer’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s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f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ro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Reve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nu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mm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issio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ers</w:t>
      </w:r>
      <w:r w:rsidR="00CF33AB"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 xml:space="preserve"> and Dept. of Social Protection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f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ro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an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y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other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so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rce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rel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to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se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old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income.</w:t>
      </w:r>
      <w:r w:rsidRPr="000D4299">
        <w:rPr>
          <w:rFonts w:ascii="Open Sans" w:hAnsi="Open Sans" w:cs="Open Sans"/>
          <w:iCs/>
          <w:color w:val="231F20"/>
          <w:spacing w:val="-15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I/</w:t>
      </w:r>
      <w:r w:rsidRPr="000D4299">
        <w:rPr>
          <w:rFonts w:ascii="Open Sans" w:hAnsi="Open Sans" w:cs="Open Sans"/>
          <w:iCs/>
          <w:color w:val="231F20"/>
          <w:spacing w:val="-5"/>
          <w:w w:val="110"/>
          <w:sz w:val="18"/>
          <w:szCs w:val="18"/>
        </w:rPr>
        <w:t>W</w:t>
      </w:r>
      <w:r w:rsidRPr="000D4299">
        <w:rPr>
          <w:rFonts w:ascii="Open Sans" w:hAnsi="Open Sans" w:cs="Open Sans"/>
          <w:iCs/>
          <w:color w:val="231F20"/>
          <w:spacing w:val="-6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ha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ve</w:t>
      </w:r>
      <w:r w:rsidRPr="000D4299">
        <w:rPr>
          <w:rFonts w:ascii="Open Sans" w:hAnsi="Open Sans" w:cs="Open Sans"/>
          <w:iCs/>
          <w:color w:val="231F20"/>
          <w:spacing w:val="7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</w:t>
      </w:r>
      <w:r w:rsidRPr="000D4299">
        <w:rPr>
          <w:rFonts w:ascii="Open Sans" w:hAnsi="Open Sans" w:cs="Open Sans"/>
          <w:iCs/>
          <w:color w:val="231F20"/>
          <w:spacing w:val="113"/>
          <w:w w:val="108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h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k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list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on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Rent</w:t>
      </w:r>
      <w:r w:rsidRPr="000D4299">
        <w:rPr>
          <w:rFonts w:ascii="Open Sans" w:hAnsi="Open Sans" w:cs="Open Sans"/>
          <w:iCs/>
          <w:color w:val="231F20"/>
          <w:spacing w:val="-25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Assessment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For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="001C7731"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201</w:t>
      </w:r>
      <w:r w:rsidR="005C0344">
        <w:rPr>
          <w:rFonts w:ascii="Open Sans" w:hAnsi="Open Sans" w:cs="Open Sans"/>
          <w:iCs/>
          <w:color w:val="231F20"/>
          <w:w w:val="110"/>
          <w:sz w:val="18"/>
          <w:szCs w:val="18"/>
        </w:rPr>
        <w:t>7</w:t>
      </w:r>
      <w:r w:rsidR="001C7731"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ha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ve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cl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ded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ll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app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lic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ab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doc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um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and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am/a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w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re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that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the</w:t>
      </w:r>
      <w:r w:rsidRPr="000D4299">
        <w:rPr>
          <w:rFonts w:ascii="Open Sans" w:hAnsi="Open Sans" w:cs="Open Sans"/>
          <w:iCs/>
          <w:color w:val="231F20"/>
          <w:spacing w:val="-1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cl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sio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of</w:t>
      </w:r>
      <w:r w:rsidRPr="000D4299">
        <w:rPr>
          <w:rFonts w:ascii="Open Sans" w:hAnsi="Open Sans" w:cs="Open Sans"/>
          <w:iCs/>
          <w:color w:val="231F20"/>
          <w:spacing w:val="91"/>
          <w:w w:val="92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an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y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fa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lse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or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isle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ng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nf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,</w:t>
      </w:r>
      <w:r w:rsidRPr="000D4299">
        <w:rPr>
          <w:rFonts w:ascii="Open Sans" w:hAnsi="Open Sans" w:cs="Open Sans"/>
          <w:iCs/>
          <w:color w:val="231F20"/>
          <w:spacing w:val="-1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1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deli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b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te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excl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sio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of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vit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i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nf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or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ma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,</w:t>
      </w:r>
      <w:r w:rsidRPr="000D4299">
        <w:rPr>
          <w:rFonts w:ascii="Open Sans" w:hAnsi="Open Sans" w:cs="Open Sans"/>
          <w:iCs/>
          <w:color w:val="231F20"/>
          <w:spacing w:val="-19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co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ld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le</w:t>
      </w:r>
      <w:r w:rsidRPr="000D4299">
        <w:rPr>
          <w:rFonts w:ascii="Open Sans" w:hAnsi="Open Sans" w:cs="Open Sans"/>
          <w:iCs/>
          <w:color w:val="231F20"/>
          <w:spacing w:val="-4"/>
          <w:w w:val="110"/>
          <w:sz w:val="18"/>
          <w:szCs w:val="18"/>
        </w:rPr>
        <w:t>a</w:t>
      </w:r>
      <w:r w:rsidRPr="000D4299">
        <w:rPr>
          <w:rFonts w:ascii="Open Sans" w:hAnsi="Open Sans" w:cs="Open Sans"/>
          <w:iCs/>
          <w:color w:val="231F20"/>
          <w:spacing w:val="-3"/>
          <w:w w:val="110"/>
          <w:sz w:val="18"/>
          <w:szCs w:val="18"/>
        </w:rPr>
        <w:t>ve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 me/us open</w:t>
      </w:r>
      <w:r w:rsidRPr="000D4299">
        <w:rPr>
          <w:rFonts w:ascii="Open Sans" w:hAnsi="Open Sans" w:cs="Open Sans"/>
          <w:iCs/>
          <w:color w:val="231F20"/>
          <w:spacing w:val="1"/>
          <w:w w:val="110"/>
          <w:sz w:val="18"/>
          <w:szCs w:val="18"/>
        </w:rPr>
        <w:t xml:space="preserve"> </w:t>
      </w:r>
      <w:r w:rsidRPr="000D4299">
        <w:rPr>
          <w:rFonts w:ascii="Open Sans" w:hAnsi="Open Sans" w:cs="Open Sans"/>
          <w:iCs/>
          <w:color w:val="231F20"/>
          <w:w w:val="110"/>
          <w:sz w:val="18"/>
          <w:szCs w:val="18"/>
        </w:rPr>
        <w:t xml:space="preserve">to 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p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rosec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u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tio</w:t>
      </w:r>
      <w:r w:rsidRPr="000D4299">
        <w:rPr>
          <w:rFonts w:ascii="Open Sans" w:hAnsi="Open Sans" w:cs="Open Sans"/>
          <w:iCs/>
          <w:color w:val="231F20"/>
          <w:spacing w:val="-2"/>
          <w:w w:val="110"/>
          <w:sz w:val="18"/>
          <w:szCs w:val="18"/>
        </w:rPr>
        <w:t>n</w:t>
      </w:r>
      <w:r w:rsidRPr="000D4299">
        <w:rPr>
          <w:rFonts w:ascii="Open Sans" w:hAnsi="Open Sans" w:cs="Open Sans"/>
          <w:iCs/>
          <w:color w:val="231F20"/>
          <w:spacing w:val="-1"/>
          <w:w w:val="110"/>
          <w:sz w:val="18"/>
          <w:szCs w:val="18"/>
        </w:rPr>
        <w:t>.</w:t>
      </w:r>
    </w:p>
    <w:p w:rsidR="00DF6418" w:rsidRPr="000D4299" w:rsidRDefault="00DF6418" w:rsidP="00DF6418">
      <w:pPr>
        <w:rPr>
          <w:rFonts w:ascii="Open Sans" w:hAnsi="Open Sans" w:cs="Open Sans"/>
          <w:b/>
          <w:sz w:val="18"/>
          <w:szCs w:val="18"/>
        </w:rPr>
      </w:pPr>
      <w:r w:rsidRPr="000D4299">
        <w:rPr>
          <w:rFonts w:ascii="Open Sans" w:hAnsi="Open Sans" w:cs="Open Sans"/>
          <w:b/>
          <w:sz w:val="18"/>
          <w:szCs w:val="18"/>
        </w:rPr>
        <w:t>Signature of Tenant</w:t>
      </w:r>
      <w:r w:rsidR="005C0344">
        <w:rPr>
          <w:rFonts w:ascii="Open Sans" w:hAnsi="Open Sans" w:cs="Open Sans"/>
          <w:b/>
          <w:sz w:val="18"/>
          <w:szCs w:val="18"/>
        </w:rPr>
        <w:t xml:space="preserve"> </w:t>
      </w:r>
      <w:r w:rsidR="005C0344" w:rsidRPr="00253559">
        <w:rPr>
          <w:rFonts w:ascii="Open Sans" w:hAnsi="Open Sans" w:cs="Open Sans"/>
          <w:b/>
          <w:sz w:val="18"/>
          <w:szCs w:val="18"/>
        </w:rPr>
        <w:t>1</w:t>
      </w:r>
      <w:r w:rsidRPr="00253559">
        <w:rPr>
          <w:rFonts w:ascii="Open Sans" w:hAnsi="Open Sans" w:cs="Open Sans"/>
          <w:b/>
          <w:sz w:val="18"/>
          <w:szCs w:val="18"/>
        </w:rPr>
        <w:t>:</w:t>
      </w:r>
      <w:r w:rsidRPr="000D4299">
        <w:rPr>
          <w:rFonts w:ascii="Open Sans" w:hAnsi="Open Sans" w:cs="Open Sans"/>
          <w:b/>
          <w:sz w:val="18"/>
          <w:szCs w:val="18"/>
        </w:rPr>
        <w:t xml:space="preserve"> ___________________________</w:t>
      </w:r>
      <w:r w:rsidR="000D4299">
        <w:rPr>
          <w:rFonts w:ascii="Open Sans" w:hAnsi="Open Sans" w:cs="Open Sans"/>
          <w:b/>
          <w:sz w:val="18"/>
          <w:szCs w:val="18"/>
        </w:rPr>
        <w:t>___</w:t>
      </w:r>
      <w:r w:rsidR="005C0344">
        <w:rPr>
          <w:rFonts w:ascii="Open Sans" w:hAnsi="Open Sans" w:cs="Open Sans"/>
          <w:b/>
          <w:sz w:val="18"/>
          <w:szCs w:val="18"/>
        </w:rPr>
        <w:t>_____________________</w:t>
      </w:r>
      <w:r w:rsidR="000D4299">
        <w:rPr>
          <w:rFonts w:ascii="Open Sans" w:hAnsi="Open Sans" w:cs="Open Sans"/>
          <w:b/>
          <w:sz w:val="18"/>
          <w:szCs w:val="18"/>
        </w:rPr>
        <w:tab/>
      </w:r>
      <w:r w:rsidR="005C0344">
        <w:rPr>
          <w:rFonts w:ascii="Open Sans" w:hAnsi="Open Sans" w:cs="Open Sans"/>
          <w:b/>
          <w:sz w:val="18"/>
          <w:szCs w:val="18"/>
        </w:rPr>
        <w:t xml:space="preserve"> </w:t>
      </w:r>
      <w:r w:rsidRPr="000D4299">
        <w:rPr>
          <w:rFonts w:ascii="Open Sans" w:hAnsi="Open Sans" w:cs="Open Sans"/>
          <w:b/>
          <w:sz w:val="18"/>
          <w:szCs w:val="18"/>
        </w:rPr>
        <w:t>Date</w:t>
      </w:r>
      <w:proofErr w:type="gramStart"/>
      <w:r w:rsidR="005C0344">
        <w:rPr>
          <w:rFonts w:ascii="Open Sans" w:hAnsi="Open Sans" w:cs="Open Sans"/>
          <w:b/>
          <w:sz w:val="18"/>
          <w:szCs w:val="18"/>
        </w:rPr>
        <w:t>:</w:t>
      </w:r>
      <w:r w:rsidRPr="000D4299">
        <w:rPr>
          <w:rFonts w:ascii="Open Sans" w:hAnsi="Open Sans" w:cs="Open Sans"/>
          <w:b/>
          <w:sz w:val="18"/>
          <w:szCs w:val="18"/>
        </w:rPr>
        <w:t>_</w:t>
      </w:r>
      <w:proofErr w:type="gramEnd"/>
      <w:r w:rsidR="005C0344">
        <w:rPr>
          <w:rFonts w:ascii="Open Sans" w:hAnsi="Open Sans" w:cs="Open Sans"/>
          <w:b/>
          <w:sz w:val="18"/>
          <w:szCs w:val="18"/>
        </w:rPr>
        <w:t>_</w:t>
      </w:r>
      <w:r w:rsidRPr="000D4299">
        <w:rPr>
          <w:rFonts w:ascii="Open Sans" w:hAnsi="Open Sans" w:cs="Open Sans"/>
          <w:b/>
          <w:sz w:val="18"/>
          <w:szCs w:val="18"/>
        </w:rPr>
        <w:t>_________________</w:t>
      </w:r>
      <w:r w:rsidR="005C0344">
        <w:rPr>
          <w:rFonts w:ascii="Open Sans" w:hAnsi="Open Sans" w:cs="Open Sans"/>
          <w:b/>
          <w:sz w:val="18"/>
          <w:szCs w:val="18"/>
        </w:rPr>
        <w:t>_____</w:t>
      </w:r>
      <w:r w:rsidRPr="000D4299">
        <w:rPr>
          <w:rFonts w:ascii="Open Sans" w:hAnsi="Open Sans" w:cs="Open Sans"/>
          <w:b/>
          <w:sz w:val="18"/>
          <w:szCs w:val="18"/>
        </w:rPr>
        <w:t>______</w:t>
      </w:r>
    </w:p>
    <w:p w:rsidR="005C0344" w:rsidRDefault="00DF6418" w:rsidP="005C0344">
      <w:pPr>
        <w:rPr>
          <w:rFonts w:ascii="Open Sans" w:hAnsi="Open Sans" w:cs="Open Sans"/>
          <w:b/>
          <w:sz w:val="18"/>
          <w:szCs w:val="18"/>
        </w:rPr>
      </w:pPr>
      <w:r w:rsidRPr="000D4299">
        <w:rPr>
          <w:rFonts w:ascii="Open Sans" w:hAnsi="Open Sans" w:cs="Open Sans"/>
          <w:b/>
          <w:sz w:val="18"/>
          <w:szCs w:val="18"/>
        </w:rPr>
        <w:t>Signature of Tenant</w:t>
      </w:r>
      <w:r w:rsidR="005C0344">
        <w:rPr>
          <w:rFonts w:ascii="Open Sans" w:hAnsi="Open Sans" w:cs="Open Sans"/>
          <w:b/>
          <w:sz w:val="18"/>
          <w:szCs w:val="18"/>
        </w:rPr>
        <w:t xml:space="preserve"> </w:t>
      </w:r>
      <w:r w:rsidR="005C0344" w:rsidRPr="00253559">
        <w:rPr>
          <w:rFonts w:ascii="Open Sans" w:hAnsi="Open Sans" w:cs="Open Sans"/>
          <w:b/>
          <w:sz w:val="18"/>
          <w:szCs w:val="18"/>
        </w:rPr>
        <w:t>2</w:t>
      </w:r>
      <w:r w:rsidRPr="00253559">
        <w:rPr>
          <w:rFonts w:ascii="Open Sans" w:hAnsi="Open Sans" w:cs="Open Sans"/>
          <w:b/>
          <w:sz w:val="18"/>
          <w:szCs w:val="18"/>
        </w:rPr>
        <w:t>:</w:t>
      </w:r>
      <w:r w:rsidRPr="000D4299">
        <w:rPr>
          <w:rFonts w:ascii="Open Sans" w:hAnsi="Open Sans" w:cs="Open Sans"/>
          <w:b/>
          <w:sz w:val="18"/>
          <w:szCs w:val="18"/>
        </w:rPr>
        <w:t xml:space="preserve"> __________________________</w:t>
      </w:r>
      <w:r w:rsidR="000D4299">
        <w:rPr>
          <w:rFonts w:ascii="Open Sans" w:hAnsi="Open Sans" w:cs="Open Sans"/>
          <w:b/>
          <w:sz w:val="18"/>
          <w:szCs w:val="18"/>
        </w:rPr>
        <w:t>____</w:t>
      </w:r>
      <w:r w:rsidR="005C0344">
        <w:rPr>
          <w:rFonts w:ascii="Open Sans" w:hAnsi="Open Sans" w:cs="Open Sans"/>
          <w:b/>
          <w:sz w:val="18"/>
          <w:szCs w:val="18"/>
        </w:rPr>
        <w:t>_________________</w:t>
      </w:r>
      <w:r w:rsidR="000D4299">
        <w:rPr>
          <w:rFonts w:ascii="Open Sans" w:hAnsi="Open Sans" w:cs="Open Sans"/>
          <w:b/>
          <w:sz w:val="18"/>
          <w:szCs w:val="18"/>
        </w:rPr>
        <w:t>_</w:t>
      </w:r>
      <w:r w:rsidR="005C0344">
        <w:rPr>
          <w:rFonts w:ascii="Open Sans" w:hAnsi="Open Sans" w:cs="Open Sans"/>
          <w:b/>
          <w:sz w:val="18"/>
          <w:szCs w:val="18"/>
        </w:rPr>
        <w:t>___</w:t>
      </w:r>
      <w:r w:rsidR="003F442C" w:rsidRPr="000D4299">
        <w:rPr>
          <w:rFonts w:ascii="Open Sans" w:hAnsi="Open Sans" w:cs="Open Sans"/>
          <w:b/>
          <w:sz w:val="18"/>
          <w:szCs w:val="18"/>
        </w:rPr>
        <w:t xml:space="preserve">   </w:t>
      </w:r>
      <w:r w:rsidR="005C0344">
        <w:rPr>
          <w:rFonts w:ascii="Open Sans" w:hAnsi="Open Sans" w:cs="Open Sans"/>
          <w:b/>
          <w:sz w:val="18"/>
          <w:szCs w:val="18"/>
        </w:rPr>
        <w:t xml:space="preserve"> </w:t>
      </w:r>
      <w:r w:rsidR="003F442C" w:rsidRPr="000D4299">
        <w:rPr>
          <w:rFonts w:ascii="Open Sans" w:hAnsi="Open Sans" w:cs="Open Sans"/>
          <w:b/>
          <w:sz w:val="18"/>
          <w:szCs w:val="18"/>
        </w:rPr>
        <w:t xml:space="preserve">    </w:t>
      </w:r>
      <w:r w:rsidR="005C0344">
        <w:rPr>
          <w:rFonts w:ascii="Open Sans" w:hAnsi="Open Sans" w:cs="Open Sans"/>
          <w:b/>
          <w:sz w:val="18"/>
          <w:szCs w:val="18"/>
        </w:rPr>
        <w:tab/>
        <w:t xml:space="preserve"> </w:t>
      </w:r>
      <w:r w:rsidRPr="000D4299">
        <w:rPr>
          <w:rFonts w:ascii="Open Sans" w:hAnsi="Open Sans" w:cs="Open Sans"/>
          <w:b/>
          <w:sz w:val="18"/>
          <w:szCs w:val="18"/>
        </w:rPr>
        <w:t>Date</w:t>
      </w:r>
      <w:proofErr w:type="gramStart"/>
      <w:r w:rsidRPr="000D4299">
        <w:rPr>
          <w:rFonts w:ascii="Open Sans" w:hAnsi="Open Sans" w:cs="Open Sans"/>
          <w:b/>
          <w:sz w:val="18"/>
          <w:szCs w:val="18"/>
        </w:rPr>
        <w:t>:_</w:t>
      </w:r>
      <w:proofErr w:type="gramEnd"/>
      <w:r w:rsidRPr="000D4299">
        <w:rPr>
          <w:rFonts w:ascii="Open Sans" w:hAnsi="Open Sans" w:cs="Open Sans"/>
          <w:b/>
          <w:sz w:val="18"/>
          <w:szCs w:val="18"/>
        </w:rPr>
        <w:t>___________</w:t>
      </w:r>
      <w:r w:rsidR="005C0344">
        <w:rPr>
          <w:rFonts w:ascii="Open Sans" w:hAnsi="Open Sans" w:cs="Open Sans"/>
          <w:b/>
          <w:sz w:val="18"/>
          <w:szCs w:val="18"/>
        </w:rPr>
        <w:t>__________________</w:t>
      </w:r>
    </w:p>
    <w:p w:rsidR="003F442C" w:rsidRPr="005C0344" w:rsidRDefault="005C0344" w:rsidP="005C0344">
      <w:pPr>
        <w:rPr>
          <w:rFonts w:ascii="Open Sans" w:hAnsi="Open Sans" w:cs="Open Sans"/>
          <w:b/>
          <w:sz w:val="18"/>
          <w:szCs w:val="18"/>
        </w:rPr>
      </w:pPr>
      <w:r w:rsidRPr="00253559">
        <w:rPr>
          <w:rFonts w:ascii="Open Sans" w:hAnsi="Open Sans" w:cs="Open Sans"/>
          <w:b/>
          <w:sz w:val="18"/>
          <w:szCs w:val="18"/>
        </w:rPr>
        <w:t xml:space="preserve">House </w:t>
      </w:r>
      <w:proofErr w:type="gramStart"/>
      <w:r w:rsidR="009100C6" w:rsidRPr="00253559">
        <w:rPr>
          <w:rFonts w:ascii="Open Sans" w:hAnsi="Open Sans" w:cs="Open Sans"/>
          <w:b/>
          <w:sz w:val="18"/>
          <w:szCs w:val="18"/>
        </w:rPr>
        <w:t>Tel</w:t>
      </w:r>
      <w:r w:rsidRPr="00253559">
        <w:rPr>
          <w:rFonts w:ascii="Open Sans" w:hAnsi="Open Sans" w:cs="Open Sans"/>
          <w:b/>
          <w:sz w:val="18"/>
          <w:szCs w:val="18"/>
        </w:rPr>
        <w:t xml:space="preserve">  No</w:t>
      </w:r>
      <w:proofErr w:type="gramEnd"/>
      <w:r w:rsidRPr="00253559">
        <w:rPr>
          <w:rFonts w:ascii="Open Sans" w:hAnsi="Open Sans" w:cs="Open Sans"/>
          <w:b/>
          <w:sz w:val="18"/>
          <w:szCs w:val="18"/>
        </w:rPr>
        <w:t xml:space="preserve"> </w:t>
      </w:r>
      <w:r w:rsidR="009100C6" w:rsidRPr="00253559">
        <w:rPr>
          <w:rFonts w:ascii="Open Sans" w:hAnsi="Open Sans" w:cs="Open Sans"/>
          <w:b/>
          <w:sz w:val="18"/>
          <w:szCs w:val="18"/>
        </w:rPr>
        <w:t>:________________</w:t>
      </w:r>
      <w:r w:rsidRPr="00253559">
        <w:rPr>
          <w:rFonts w:ascii="Open Sans" w:hAnsi="Open Sans" w:cs="Open Sans"/>
          <w:b/>
          <w:sz w:val="18"/>
          <w:szCs w:val="18"/>
        </w:rPr>
        <w:t>_____</w:t>
      </w:r>
      <w:r w:rsidR="009100C6" w:rsidRPr="00253559">
        <w:rPr>
          <w:rFonts w:ascii="Open Sans" w:hAnsi="Open Sans" w:cs="Open Sans"/>
          <w:b/>
          <w:sz w:val="18"/>
          <w:szCs w:val="18"/>
        </w:rPr>
        <w:t xml:space="preserve">  Mobile</w:t>
      </w:r>
      <w:r w:rsidRPr="00253559">
        <w:rPr>
          <w:rFonts w:ascii="Open Sans" w:hAnsi="Open Sans" w:cs="Open Sans"/>
          <w:b/>
          <w:sz w:val="18"/>
          <w:szCs w:val="18"/>
        </w:rPr>
        <w:t xml:space="preserve"> 1</w:t>
      </w:r>
      <w:r w:rsidR="009100C6" w:rsidRPr="00253559">
        <w:rPr>
          <w:rFonts w:ascii="Open Sans" w:hAnsi="Open Sans" w:cs="Open Sans"/>
          <w:b/>
          <w:sz w:val="18"/>
          <w:szCs w:val="18"/>
        </w:rPr>
        <w:t xml:space="preserve">: </w:t>
      </w:r>
      <w:r w:rsidRPr="00253559">
        <w:rPr>
          <w:rFonts w:ascii="Open Sans" w:hAnsi="Open Sans" w:cs="Open Sans"/>
          <w:b/>
          <w:sz w:val="18"/>
          <w:szCs w:val="18"/>
        </w:rPr>
        <w:t>_____</w:t>
      </w:r>
      <w:r w:rsidR="009100C6" w:rsidRPr="00253559">
        <w:rPr>
          <w:rFonts w:ascii="Open Sans" w:hAnsi="Open Sans" w:cs="Open Sans"/>
          <w:b/>
          <w:sz w:val="18"/>
          <w:szCs w:val="18"/>
        </w:rPr>
        <w:t>_</w:t>
      </w:r>
      <w:r w:rsidRPr="00253559">
        <w:rPr>
          <w:rFonts w:ascii="Open Sans" w:hAnsi="Open Sans" w:cs="Open Sans"/>
          <w:b/>
          <w:sz w:val="18"/>
          <w:szCs w:val="18"/>
        </w:rPr>
        <w:t>____</w:t>
      </w:r>
      <w:r w:rsidR="009100C6" w:rsidRPr="00253559">
        <w:rPr>
          <w:rFonts w:ascii="Open Sans" w:hAnsi="Open Sans" w:cs="Open Sans"/>
          <w:b/>
          <w:sz w:val="18"/>
          <w:szCs w:val="18"/>
        </w:rPr>
        <w:t>_____________</w:t>
      </w:r>
      <w:r w:rsidRPr="00253559">
        <w:rPr>
          <w:rFonts w:ascii="Open Sans" w:hAnsi="Open Sans" w:cs="Open Sans"/>
          <w:b/>
          <w:sz w:val="18"/>
          <w:szCs w:val="18"/>
        </w:rPr>
        <w:t xml:space="preserve">  Mobile 2: ___________________________ _ </w:t>
      </w:r>
      <w:r w:rsidR="009100C6" w:rsidRPr="00253559">
        <w:rPr>
          <w:rFonts w:ascii="Open Sans" w:hAnsi="Open Sans" w:cs="Open Sans"/>
          <w:b/>
          <w:sz w:val="18"/>
          <w:szCs w:val="18"/>
        </w:rPr>
        <w:t>e</w:t>
      </w:r>
      <w:r w:rsidRPr="00253559">
        <w:rPr>
          <w:rFonts w:ascii="Open Sans" w:hAnsi="Open Sans" w:cs="Open Sans"/>
          <w:b/>
          <w:sz w:val="18"/>
          <w:szCs w:val="18"/>
        </w:rPr>
        <w:t>m</w:t>
      </w:r>
      <w:r w:rsidR="009100C6" w:rsidRPr="00253559">
        <w:rPr>
          <w:rFonts w:ascii="Open Sans" w:hAnsi="Open Sans" w:cs="Open Sans"/>
          <w:b/>
          <w:sz w:val="18"/>
          <w:szCs w:val="18"/>
        </w:rPr>
        <w:t>ail</w:t>
      </w:r>
      <w:r w:rsidRPr="00253559">
        <w:rPr>
          <w:rFonts w:ascii="Open Sans" w:hAnsi="Open Sans" w:cs="Open Sans"/>
          <w:b/>
          <w:sz w:val="18"/>
          <w:szCs w:val="18"/>
        </w:rPr>
        <w:t xml:space="preserve"> 1</w:t>
      </w:r>
      <w:r w:rsidR="009100C6" w:rsidRPr="00253559">
        <w:rPr>
          <w:rFonts w:ascii="Open Sans" w:hAnsi="Open Sans" w:cs="Open Sans"/>
          <w:b/>
          <w:sz w:val="18"/>
          <w:szCs w:val="18"/>
        </w:rPr>
        <w:t>:  __</w:t>
      </w:r>
      <w:r w:rsidRPr="00253559">
        <w:rPr>
          <w:rFonts w:ascii="Open Sans" w:hAnsi="Open Sans" w:cs="Open Sans"/>
          <w:b/>
          <w:sz w:val="18"/>
          <w:szCs w:val="18"/>
        </w:rPr>
        <w:t>_________</w:t>
      </w:r>
      <w:r w:rsidR="009100C6" w:rsidRPr="00253559">
        <w:rPr>
          <w:rFonts w:ascii="Open Sans" w:hAnsi="Open Sans" w:cs="Open Sans"/>
          <w:b/>
          <w:sz w:val="18"/>
          <w:szCs w:val="18"/>
        </w:rPr>
        <w:t>________</w:t>
      </w:r>
      <w:r w:rsidRPr="00253559">
        <w:rPr>
          <w:rFonts w:ascii="Open Sans" w:hAnsi="Open Sans" w:cs="Open Sans"/>
          <w:b/>
          <w:sz w:val="18"/>
          <w:szCs w:val="18"/>
        </w:rPr>
        <w:t>_____  email 2: ___________________________</w:t>
      </w:r>
    </w:p>
    <w:p w:rsidR="00DF6418" w:rsidRPr="000D4299" w:rsidRDefault="00B4476B" w:rsidP="00CF33AB">
      <w:pPr>
        <w:rPr>
          <w:rFonts w:ascii="Open Sans" w:hAnsi="Open Sans" w:cs="Open Sans"/>
          <w:b/>
          <w:sz w:val="28"/>
          <w:szCs w:val="28"/>
          <w:u w:val="single"/>
        </w:rPr>
      </w:pPr>
      <w:r w:rsidRPr="000D4299">
        <w:rPr>
          <w:rFonts w:ascii="Open Sans" w:hAnsi="Open Sans" w:cs="Open Sans"/>
          <w:b/>
          <w:sz w:val="28"/>
          <w:szCs w:val="28"/>
          <w:u w:val="single"/>
        </w:rPr>
        <w:t xml:space="preserve">For relationship to Tenant    -   </w:t>
      </w:r>
      <w:r w:rsidR="009100C6" w:rsidRPr="000D4299">
        <w:rPr>
          <w:rFonts w:ascii="Open Sans" w:hAnsi="Open Sans" w:cs="Open Sans"/>
          <w:b/>
          <w:sz w:val="28"/>
          <w:szCs w:val="28"/>
          <w:u w:val="single"/>
        </w:rPr>
        <w:t xml:space="preserve"> Please tick the appropriate box below for each person in the household</w:t>
      </w:r>
    </w:p>
    <w:tbl>
      <w:tblPr>
        <w:tblW w:w="15482" w:type="dxa"/>
        <w:tblInd w:w="-7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0"/>
        <w:gridCol w:w="1134"/>
        <w:gridCol w:w="850"/>
        <w:gridCol w:w="1985"/>
        <w:gridCol w:w="1559"/>
        <w:gridCol w:w="1276"/>
        <w:gridCol w:w="850"/>
        <w:gridCol w:w="1276"/>
        <w:gridCol w:w="992"/>
        <w:gridCol w:w="1559"/>
        <w:gridCol w:w="1701"/>
      </w:tblGrid>
      <w:tr w:rsidR="00BE75A9" w:rsidRPr="000D4299" w:rsidTr="000D4299">
        <w:trPr>
          <w:trHeight w:hRule="exact" w:val="590"/>
        </w:trPr>
        <w:tc>
          <w:tcPr>
            <w:tcW w:w="2300" w:type="dxa"/>
            <w:tcBorders>
              <w:top w:val="single" w:sz="4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100" w:lineRule="exact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</w:p>
          <w:p w:rsidR="00BE75A9" w:rsidRPr="000D4299" w:rsidRDefault="00BE75A9" w:rsidP="00BE75A9">
            <w:pPr>
              <w:widowControl w:val="0"/>
              <w:tabs>
                <w:tab w:val="left" w:pos="260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6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F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>u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ll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 xml:space="preserve"> 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Name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ab/>
              <w:t>.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auto"/>
              <w:ind w:left="167" w:right="302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Date of Birth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</w:p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auto"/>
              <w:ind w:left="145" w:right="155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Age</w:t>
            </w:r>
          </w:p>
        </w:tc>
        <w:tc>
          <w:tcPr>
            <w:tcW w:w="1985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</w:p>
          <w:p w:rsidR="006006DD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auto"/>
              <w:ind w:right="391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spacing w:val="23"/>
                <w:w w:val="109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>S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oci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>a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l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39"/>
                <w:w w:val="110"/>
                <w:sz w:val="16"/>
                <w:szCs w:val="16"/>
                <w:lang w:val="en-US"/>
              </w:rPr>
              <w:t xml:space="preserve"> </w:t>
            </w:r>
            <w:r w:rsidR="005C0344">
              <w:rPr>
                <w:rFonts w:ascii="Open Sans" w:eastAsia="Times New Roman" w:hAnsi="Open Sans" w:cs="Open Sans"/>
                <w:b/>
                <w:iCs/>
                <w:color w:val="231F20"/>
                <w:spacing w:val="-39"/>
                <w:w w:val="110"/>
                <w:sz w:val="16"/>
                <w:szCs w:val="16"/>
                <w:lang w:val="en-US"/>
              </w:rPr>
              <w:t xml:space="preserve"> </w:t>
            </w:r>
            <w:r w:rsidR="00342691">
              <w:rPr>
                <w:rFonts w:ascii="Open Sans" w:eastAsia="Times New Roman" w:hAnsi="Open Sans" w:cs="Open Sans"/>
                <w:b/>
                <w:iCs/>
                <w:color w:val="231F20"/>
                <w:spacing w:val="-39"/>
                <w:w w:val="110"/>
                <w:sz w:val="16"/>
                <w:szCs w:val="16"/>
                <w:lang w:val="en-US"/>
              </w:rPr>
              <w:t xml:space="preserve">  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4"/>
                <w:w w:val="110"/>
                <w:sz w:val="16"/>
                <w:szCs w:val="16"/>
                <w:lang w:val="en-US"/>
              </w:rPr>
              <w:t>W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5"/>
                <w:w w:val="110"/>
                <w:sz w:val="16"/>
                <w:szCs w:val="16"/>
                <w:lang w:val="en-US"/>
              </w:rPr>
              <w:t>e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4"/>
                <w:w w:val="110"/>
                <w:sz w:val="16"/>
                <w:szCs w:val="16"/>
                <w:lang w:val="en-US"/>
              </w:rPr>
              <w:t>l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5"/>
                <w:w w:val="110"/>
                <w:sz w:val="16"/>
                <w:szCs w:val="16"/>
                <w:lang w:val="en-US"/>
              </w:rPr>
              <w:t>fa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4"/>
                <w:w w:val="110"/>
                <w:sz w:val="16"/>
                <w:szCs w:val="16"/>
                <w:lang w:val="en-US"/>
              </w:rPr>
              <w:t>r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5"/>
                <w:w w:val="110"/>
                <w:sz w:val="16"/>
                <w:szCs w:val="16"/>
                <w:lang w:val="en-US"/>
              </w:rPr>
              <w:t>e</w:t>
            </w: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8" w:lineRule="auto"/>
              <w:ind w:right="391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PPS.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9"/>
                <w:w w:val="110"/>
                <w:sz w:val="16"/>
                <w:szCs w:val="16"/>
                <w:lang w:val="en-US"/>
              </w:rPr>
              <w:t xml:space="preserve"> 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N</w:t>
            </w:r>
            <w:r w:rsidR="00342691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umber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9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>S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o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2"/>
                <w:w w:val="110"/>
                <w:sz w:val="16"/>
                <w:szCs w:val="16"/>
                <w:lang w:val="en-US"/>
              </w:rPr>
              <w:t>u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-1"/>
                <w:w w:val="110"/>
                <w:sz w:val="16"/>
                <w:szCs w:val="16"/>
                <w:lang w:val="en-US"/>
              </w:rPr>
              <w:t>rce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5"/>
                <w:w w:val="110"/>
                <w:sz w:val="16"/>
                <w:szCs w:val="16"/>
                <w:lang w:val="en-US"/>
              </w:rPr>
              <w:t xml:space="preserve"> 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of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spacing w:val="5"/>
                <w:w w:val="110"/>
                <w:sz w:val="16"/>
                <w:szCs w:val="16"/>
                <w:lang w:val="en-US"/>
              </w:rPr>
              <w:t xml:space="preserve"> 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Income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Net Amount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Tenant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Part</w:t>
            </w:r>
            <w:r w:rsidR="005C6AAA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n</w:t>
            </w: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er/ Spouse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Child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6006DD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Adult over  18</w:t>
            </w: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with income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0D429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</w:p>
          <w:p w:rsidR="006006DD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Adult 18 to 26</w:t>
            </w:r>
          </w:p>
          <w:p w:rsidR="00BE75A9" w:rsidRPr="000D4299" w:rsidRDefault="00BE75A9" w:rsidP="006006D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40" w:lineRule="exact"/>
              <w:jc w:val="center"/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</w:pPr>
            <w:r w:rsidRPr="000D4299">
              <w:rPr>
                <w:rFonts w:ascii="Open Sans" w:eastAsia="Times New Roman" w:hAnsi="Open Sans" w:cs="Open Sans"/>
                <w:b/>
                <w:iCs/>
                <w:color w:val="231F20"/>
                <w:w w:val="110"/>
                <w:sz w:val="16"/>
                <w:szCs w:val="16"/>
                <w:lang w:val="en-US"/>
              </w:rPr>
              <w:t>years in Full Time Education</w:t>
            </w: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471771" w:rsidRDefault="00471771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/>
              </w:rPr>
            </w:pPr>
            <w:r w:rsidRPr="00253559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/>
              </w:rPr>
              <w:t>Tenant 1</w:t>
            </w: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  <w:p w:rsidR="00BE75A9" w:rsidRPr="00BE75A9" w:rsidRDefault="00BE75A9" w:rsidP="00BE75A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471771" w:rsidRDefault="00471771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/>
              </w:rPr>
            </w:pPr>
            <w:r w:rsidRPr="00253559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en-US"/>
              </w:rPr>
              <w:t>Tenant 2</w:t>
            </w: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E75A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BE75A9" w:rsidRPr="00BE75A9" w:rsidRDefault="00BE75A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D4299" w:rsidRPr="00BE75A9" w:rsidTr="00384A39">
        <w:trPr>
          <w:trHeight w:hRule="exact" w:val="567"/>
        </w:trPr>
        <w:tc>
          <w:tcPr>
            <w:tcW w:w="230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:rsidR="000D429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0D4299" w:rsidRPr="00BE75A9" w:rsidRDefault="000D4299" w:rsidP="00BE7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F33AB" w:rsidRDefault="00756C4D" w:rsidP="00756C4D">
      <w:pPr>
        <w:widowControl w:val="0"/>
        <w:kinsoku w:val="0"/>
        <w:overflowPunct w:val="0"/>
        <w:autoSpaceDE w:val="0"/>
        <w:autoSpaceDN w:val="0"/>
        <w:adjustRightInd w:val="0"/>
        <w:spacing w:after="0" w:line="248" w:lineRule="auto"/>
        <w:ind w:right="361"/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</w:pPr>
      <w:r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>P</w:t>
      </w:r>
      <w:r w:rsidR="00CF33AB"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 xml:space="preserve">lease </w:t>
      </w:r>
      <w:r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 xml:space="preserve">return Forms to Fingal County Council, </w:t>
      </w:r>
      <w:proofErr w:type="gramStart"/>
      <w:r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>Rent  Section</w:t>
      </w:r>
      <w:proofErr w:type="gramEnd"/>
      <w:r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>, Grove Road, Blanchardstown, Dublin 15</w:t>
      </w:r>
      <w:r w:rsidR="00D20535"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 xml:space="preserve"> </w:t>
      </w:r>
      <w:r w:rsidR="00107C72"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 xml:space="preserve"> D15 W638</w:t>
      </w:r>
      <w:r w:rsidR="00D20535" w:rsidRPr="00911207">
        <w:rPr>
          <w:rFonts w:ascii="Open Sans" w:eastAsia="Times New Roman" w:hAnsi="Open Sans" w:cs="Open Sans"/>
          <w:b/>
          <w:bCs/>
          <w:w w:val="105"/>
          <w:sz w:val="20"/>
          <w:szCs w:val="20"/>
          <w:highlight w:val="yellow"/>
          <w:u w:val="single"/>
          <w:lang w:val="en-US"/>
        </w:rPr>
        <w:t xml:space="preserve"> and see the back page for  Checklist</w:t>
      </w:r>
    </w:p>
    <w:p w:rsidR="00C84570" w:rsidRDefault="003F442C" w:rsidP="00B4476B">
      <w:pPr>
        <w:widowControl w:val="0"/>
        <w:kinsoku w:val="0"/>
        <w:overflowPunct w:val="0"/>
        <w:autoSpaceDE w:val="0"/>
        <w:autoSpaceDN w:val="0"/>
        <w:adjustRightInd w:val="0"/>
        <w:spacing w:after="0" w:line="248" w:lineRule="auto"/>
        <w:ind w:right="361"/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</w:pPr>
      <w:r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lastRenderedPageBreak/>
        <w:t>Rent Assessment Form</w:t>
      </w:r>
      <w:r w:rsidR="00E7698F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201</w:t>
      </w:r>
      <w:r w:rsidR="00A32248" w:rsidRPr="00253559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>7</w:t>
      </w:r>
      <w:r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(RAF</w:t>
      </w:r>
      <w:proofErr w:type="gramStart"/>
      <w:r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>)</w:t>
      </w:r>
      <w:r w:rsidR="00B4476B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 -</w:t>
      </w:r>
      <w:proofErr w:type="gramEnd"/>
      <w:r w:rsidR="00B4476B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 </w:t>
      </w:r>
      <w:r w:rsidR="00CB6343" w:rsidRPr="009100C6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>C</w:t>
      </w:r>
      <w:r w:rsidR="00C84570" w:rsidRPr="009100C6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>HECKLIST</w:t>
      </w:r>
      <w:r w:rsidR="00CF33AB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OF DOCUMENTS </w:t>
      </w:r>
      <w:r w:rsidR="00B4476B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 -  </w:t>
      </w:r>
      <w:r w:rsidR="00B4476B" w:rsidRPr="00A87604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ENSURE ALL DOCUMENTS FOR PROOF OF INCOME </w:t>
      </w:r>
      <w:r w:rsidR="00CC77C7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>ARE</w:t>
      </w:r>
      <w:r w:rsidR="00B4476B" w:rsidRPr="00A87604"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  <w:t xml:space="preserve"> SUBMITTED</w:t>
      </w:r>
    </w:p>
    <w:p w:rsidR="00911207" w:rsidRPr="009100C6" w:rsidRDefault="00911207" w:rsidP="00B4476B">
      <w:pPr>
        <w:widowControl w:val="0"/>
        <w:kinsoku w:val="0"/>
        <w:overflowPunct w:val="0"/>
        <w:autoSpaceDE w:val="0"/>
        <w:autoSpaceDN w:val="0"/>
        <w:adjustRightInd w:val="0"/>
        <w:spacing w:after="0" w:line="248" w:lineRule="auto"/>
        <w:ind w:right="361"/>
        <w:rPr>
          <w:rFonts w:ascii="Open Sans" w:eastAsia="Times New Roman" w:hAnsi="Open Sans" w:cs="Open Sans"/>
          <w:b/>
          <w:bCs/>
          <w:w w:val="105"/>
          <w:u w:val="single"/>
          <w:lang w:val="en-US"/>
        </w:rPr>
      </w:pPr>
    </w:p>
    <w:p w:rsidR="007B450E" w:rsidRPr="007B450E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8" w:lineRule="auto"/>
        <w:ind w:left="100" w:right="361"/>
        <w:rPr>
          <w:rFonts w:ascii="Open Sans" w:eastAsia="Times New Roman" w:hAnsi="Open Sans" w:cs="Open Sans"/>
          <w:color w:val="000000"/>
          <w:sz w:val="18"/>
          <w:szCs w:val="18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ALL</w:t>
      </w:r>
      <w:r w:rsidRPr="00DE6C9D">
        <w:rPr>
          <w:rFonts w:ascii="Open Sans" w:eastAsia="Times New Roman" w:hAnsi="Open Sans" w:cs="Open Sans"/>
          <w:b/>
          <w:bCs/>
          <w:color w:val="231F20"/>
          <w:spacing w:val="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>LO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YM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NT</w:t>
      </w:r>
      <w:r w:rsidRPr="00DE6C9D">
        <w:rPr>
          <w:rFonts w:ascii="Open Sans" w:eastAsia="Times New Roman" w:hAnsi="Open Sans" w:cs="Open Sans"/>
          <w:b/>
          <w:bCs/>
          <w:color w:val="231F20"/>
          <w:spacing w:val="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AND</w:t>
      </w:r>
      <w:r w:rsidRPr="00DE6C9D">
        <w:rPr>
          <w:rFonts w:ascii="Open Sans" w:eastAsia="Times New Roman" w:hAnsi="Open Sans" w:cs="Open Sans"/>
          <w:b/>
          <w:bCs/>
          <w:color w:val="231F20"/>
          <w:spacing w:val="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LO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YM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NT/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FO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G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b/>
          <w:bCs/>
          <w:color w:val="231F20"/>
          <w:spacing w:val="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FOR</w:t>
      </w:r>
      <w:r w:rsidRPr="00DE6C9D">
        <w:rPr>
          <w:rFonts w:ascii="Open Sans" w:eastAsia="Times New Roman" w:hAnsi="Open Sans" w:cs="Open Sans"/>
          <w:b/>
          <w:bCs/>
          <w:color w:val="231F20"/>
          <w:spacing w:val="4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THOSE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18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YEARS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, WHICH MUST BE INCLUDED WITH THE RENT ASSESSMENT FORM</w:t>
      </w:r>
      <w:r w:rsidR="00CF33AB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8"/>
          <w:szCs w:val="18"/>
          <w:lang w:val="en-US"/>
        </w:rPr>
        <w:t>:</w:t>
      </w:r>
    </w:p>
    <w:p w:rsidR="007B450E" w:rsidRPr="007B450E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30" w:lineRule="exact"/>
        <w:rPr>
          <w:rFonts w:ascii="Open Sans" w:eastAsia="Times New Roman" w:hAnsi="Open Sans" w:cs="Open Sans"/>
          <w:sz w:val="18"/>
          <w:szCs w:val="18"/>
          <w:lang w:val="en-US"/>
        </w:rPr>
      </w:pPr>
    </w:p>
    <w:p w:rsidR="007B450E" w:rsidRPr="00DE6C9D" w:rsidRDefault="007B450E" w:rsidP="007B450E">
      <w:pPr>
        <w:widowControl w:val="0"/>
        <w:numPr>
          <w:ilvl w:val="0"/>
          <w:numId w:val="2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8" w:lineRule="auto"/>
        <w:ind w:left="837" w:right="21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187CE48" wp14:editId="22015A74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7620" r="5715" b="762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38.25pt;margin-top:-2.7pt;width:10.8pt;height:10.8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LfbA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P60</w:t>
      </w:r>
      <w:r w:rsidRPr="00DE6C9D">
        <w:rPr>
          <w:rFonts w:ascii="Open Sans" w:eastAsia="Times New Roman" w:hAnsi="Open Sans" w:cs="Open Sans"/>
          <w:iCs/>
          <w:color w:val="231F20"/>
          <w:spacing w:val="-1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>6</w:t>
      </w:r>
      <w:r w:rsidR="00CB6343"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1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an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member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Pr="00DE6C9D">
        <w:rPr>
          <w:rFonts w:ascii="Open Sans" w:eastAsia="Times New Roman" w:hAnsi="Open Sans" w:cs="Open Sans"/>
          <w:iCs/>
          <w:color w:val="231F20"/>
          <w:spacing w:val="-1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loyed.</w:t>
      </w:r>
      <w:r w:rsidRPr="00DE6C9D">
        <w:rPr>
          <w:rFonts w:ascii="Open Sans" w:eastAsia="Times New Roman" w:hAnsi="Open Sans" w:cs="Open Sans"/>
          <w:iCs/>
          <w:color w:val="231F20"/>
          <w:spacing w:val="-4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P60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st</w:t>
      </w:r>
      <w:r w:rsidRPr="00DE6C9D">
        <w:rPr>
          <w:rFonts w:ascii="Open Sans" w:eastAsia="Times New Roman" w:hAnsi="Open Sans" w:cs="Open Sans"/>
          <w:iCs/>
          <w:color w:val="231F20"/>
          <w:spacing w:val="-1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upp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lied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1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each</w:t>
      </w:r>
      <w:r w:rsidRPr="00DE6C9D">
        <w:rPr>
          <w:rFonts w:ascii="Open Sans" w:eastAsia="Times New Roman" w:hAnsi="Open Sans" w:cs="Open Sans"/>
          <w:iCs/>
          <w:color w:val="231F20"/>
          <w:spacing w:val="43"/>
          <w:w w:val="106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b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n </w:t>
      </w:r>
      <w:r w:rsidR="00A32248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1D3EDE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,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f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older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ore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than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one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.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2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numPr>
          <w:ilvl w:val="0"/>
          <w:numId w:val="2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7" w:hanging="241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5D72211F" wp14:editId="7E6D7FB2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6985" r="5715" b="825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38.25pt;margin-top:-2.7pt;width:10.8pt;height:10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zkobQ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“Income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Received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Emp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loy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”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leted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yo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loyer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P60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="00A32248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not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v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il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le.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7" w:after="0" w:line="240" w:lineRule="auto"/>
        <w:ind w:left="837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 mu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st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upp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lied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or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each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n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,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f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older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ore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than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one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.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numPr>
          <w:ilvl w:val="0"/>
          <w:numId w:val="2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7" w:hanging="241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3EC22E12" wp14:editId="3A6E37BD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6350" r="5715" b="889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38.25pt;margin-top:-2.7pt;width:10.8pt;height:10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trAbQ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P21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an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member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wit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ore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than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one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eld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="002B566E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C84570">
      <w:pPr>
        <w:widowControl w:val="0"/>
        <w:numPr>
          <w:ilvl w:val="0"/>
          <w:numId w:val="2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7" w:hanging="241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04638818" wp14:editId="7968BDC8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6350" r="5715" b="889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49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38.25pt;margin-top:-2.7pt;width:10.8pt;height:10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" o:allowincell="f" filled="f" strokecolor="#231f20" strokeweight=".17636mm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P45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yo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changed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jo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re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no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ng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er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loyed.</w:t>
      </w:r>
    </w:p>
    <w:p w:rsidR="00C84570" w:rsidRPr="00A87604" w:rsidRDefault="00C84570" w:rsidP="00C84570">
      <w:pPr>
        <w:widowControl w:val="0"/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color w:val="000000"/>
          <w:sz w:val="18"/>
          <w:szCs w:val="18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SELF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-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LO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ED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FOR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THOSE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18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YEARS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R, WHICH MUST BE </w:t>
      </w:r>
      <w:proofErr w:type="gramStart"/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INCLUDE</w:t>
      </w:r>
      <w:r w:rsidR="00F951D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D</w:t>
      </w:r>
      <w:r w:rsidR="00C6346E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="00F951D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WITH</w:t>
      </w:r>
      <w:proofErr w:type="gramEnd"/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THE RENT ASSESSMENT </w:t>
      </w:r>
      <w:r w:rsidR="00C26C65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FORM: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4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96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19CF54E7" wp14:editId="41F8D9AA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7620" r="5715" b="762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8.25pt;margin-top:-2.7pt;width:10.8pt;height:10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Notice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Assessment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24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-1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>x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ice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tax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ye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="00E7698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</w:t>
      </w:r>
      <w:r w:rsidR="00E7698F" w:rsidRPr="001D3EDE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5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6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SOC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IA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L</w:t>
      </w:r>
      <w:r w:rsidRPr="00DE6C9D">
        <w:rPr>
          <w:rFonts w:ascii="Open Sans" w:eastAsia="Times New Roman" w:hAnsi="Open Sans" w:cs="Open Sans"/>
          <w:b/>
          <w:bCs/>
          <w:color w:val="231F20"/>
          <w:spacing w:val="-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WELF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AR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6"/>
          <w:w w:val="105"/>
          <w:sz w:val="16"/>
          <w:szCs w:val="16"/>
          <w:lang w:val="en-US"/>
        </w:rPr>
        <w:t>PAYM</w:t>
      </w:r>
      <w:r w:rsidRPr="00DE6C9D">
        <w:rPr>
          <w:rFonts w:ascii="Open Sans" w:eastAsia="Times New Roman" w:hAnsi="Open Sans" w:cs="Open Sans"/>
          <w:b/>
          <w:bCs/>
          <w:color w:val="231F20"/>
          <w:spacing w:val="-7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6"/>
          <w:w w:val="105"/>
          <w:sz w:val="16"/>
          <w:szCs w:val="16"/>
          <w:lang w:val="en-US"/>
        </w:rPr>
        <w:t>NT</w:t>
      </w:r>
      <w:r w:rsidRPr="00DE6C9D">
        <w:rPr>
          <w:rFonts w:ascii="Open Sans" w:eastAsia="Times New Roman" w:hAnsi="Open Sans" w:cs="Open Sans"/>
          <w:b/>
          <w:bCs/>
          <w:color w:val="231F20"/>
          <w:spacing w:val="-7"/>
          <w:w w:val="10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FOR</w:t>
      </w:r>
      <w:r w:rsidRPr="00DE6C9D">
        <w:rPr>
          <w:rFonts w:ascii="Open Sans" w:eastAsia="Times New Roman" w:hAnsi="Open Sans" w:cs="Open Sans"/>
          <w:b/>
          <w:bCs/>
          <w:color w:val="231F20"/>
          <w:spacing w:val="-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THOSE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18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YEARS</w:t>
      </w:r>
      <w:r w:rsidRPr="00DE6C9D">
        <w:rPr>
          <w:rFonts w:ascii="Open Sans" w:eastAsia="Times New Roman" w:hAnsi="Open Sans" w:cs="Open Sans"/>
          <w:b/>
          <w:bCs/>
          <w:color w:val="231F20"/>
          <w:spacing w:val="-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, WHICH MUST BE INCLUDED WITH THE RENT ASSESSMENT </w:t>
      </w:r>
      <w:r w:rsidR="00C26C65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="001F4356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FORM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: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4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numPr>
          <w:ilvl w:val="0"/>
          <w:numId w:val="1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7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CD7413B" wp14:editId="48EE6BCB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5715" r="5715" b="952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38.25pt;margin-top:-2.7pt;width:10.8pt;height:10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oci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l</w:t>
      </w:r>
      <w:r w:rsidRPr="00DE6C9D">
        <w:rPr>
          <w:rFonts w:ascii="Open Sans" w:eastAsia="Times New Roman" w:hAnsi="Open Sans" w:cs="Open Sans"/>
          <w:iCs/>
          <w:color w:val="231F20"/>
          <w:spacing w:val="-21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Prot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ctio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5"/>
          <w:sz w:val="16"/>
          <w:szCs w:val="16"/>
          <w:lang w:val="en-US"/>
        </w:rPr>
        <w:t xml:space="preserve"> </w:t>
      </w:r>
      <w:proofErr w:type="spellStart"/>
      <w:r w:rsidRPr="00DE6C9D">
        <w:rPr>
          <w:rFonts w:ascii="Open Sans" w:eastAsia="Times New Roman" w:hAnsi="Open Sans" w:cs="Open Sans"/>
          <w:iCs/>
          <w:color w:val="231F20"/>
          <w:spacing w:val="-3"/>
          <w:w w:val="115"/>
          <w:sz w:val="16"/>
          <w:szCs w:val="16"/>
          <w:lang w:val="en-US"/>
        </w:rPr>
        <w:t>pa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li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5"/>
          <w:sz w:val="16"/>
          <w:szCs w:val="16"/>
          <w:lang w:val="en-US"/>
        </w:rPr>
        <w:t>p</w:t>
      </w:r>
      <w:proofErr w:type="spellEnd"/>
      <w:r w:rsidRPr="00DE6C9D">
        <w:rPr>
          <w:rFonts w:ascii="Open Sans" w:eastAsia="Times New Roman" w:hAnsi="Open Sans" w:cs="Open Sans"/>
          <w:iCs/>
          <w:color w:val="231F20"/>
          <w:spacing w:val="-19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5"/>
          <w:sz w:val="16"/>
          <w:szCs w:val="16"/>
          <w:lang w:val="en-US"/>
        </w:rPr>
        <w:t>to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5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5"/>
          <w:sz w:val="16"/>
          <w:szCs w:val="16"/>
          <w:lang w:val="en-US"/>
        </w:rPr>
        <w:t>attached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5"/>
          <w:sz w:val="16"/>
          <w:szCs w:val="16"/>
          <w:lang w:val="en-US"/>
        </w:rPr>
        <w:t>to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5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5"/>
          <w:sz w:val="16"/>
          <w:szCs w:val="16"/>
          <w:lang w:val="en-US"/>
        </w:rPr>
        <w:t>m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10" w:after="0" w:line="12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numPr>
          <w:ilvl w:val="0"/>
          <w:numId w:val="1"/>
        </w:numPr>
        <w:tabs>
          <w:tab w:val="left" w:pos="83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837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DAA3225" wp14:editId="0552A8C3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5715" r="5715" b="952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38.25pt;margin-top:-2.7pt;width:10.8pt;height:10.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Bank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statement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pa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id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directly 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to yo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Bank</w:t>
      </w:r>
      <w:r w:rsidRPr="00DE6C9D">
        <w:rPr>
          <w:rFonts w:ascii="Open Sans" w:eastAsia="Times New Roman" w:hAnsi="Open Sans" w:cs="Open Sans"/>
          <w:iCs/>
          <w:color w:val="231F20"/>
          <w:spacing w:val="-19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Account to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attached to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is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8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-6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VIN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G</w:t>
      </w:r>
      <w:r w:rsidRPr="00DE6C9D">
        <w:rPr>
          <w:rFonts w:ascii="Open Sans" w:eastAsia="Times New Roman" w:hAnsi="Open Sans" w:cs="Open Sans"/>
          <w:b/>
          <w:bCs/>
          <w:color w:val="231F20"/>
          <w:spacing w:val="-6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IN</w:t>
      </w:r>
      <w:r w:rsidRPr="00DE6C9D">
        <w:rPr>
          <w:rFonts w:ascii="Open Sans" w:eastAsia="Times New Roman" w:hAnsi="Open Sans" w:cs="Open Sans"/>
          <w:b/>
          <w:bCs/>
          <w:color w:val="231F20"/>
          <w:spacing w:val="-5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7"/>
          <w:w w:val="105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b/>
          <w:bCs/>
          <w:color w:val="231F20"/>
          <w:spacing w:val="-8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6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SE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, IN</w:t>
      </w:r>
      <w:r w:rsidR="0020221A" w:rsidRPr="00253559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C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OME DETAILS AND THE DATE THAT PERSON MOVED IN MUST BE INCLUDED WITH THIS RENT ASSESSMENT FORM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: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4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80" w:lineRule="auto"/>
        <w:ind w:left="596" w:right="16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E4B9A24" wp14:editId="45652E38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6985" r="5715" b="825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49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38.25pt;margin-top:-2.7pt;width:10.8pt;height:10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" o:allowincell="f" filled="f" strokecolor="#231f20" strokeweight=".17636mm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If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person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has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ove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d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,</w:t>
      </w:r>
      <w:r w:rsidRPr="00DE6C9D">
        <w:rPr>
          <w:rFonts w:ascii="Open Sans" w:eastAsia="Times New Roman" w:hAnsi="Open Sans" w:cs="Open Sans"/>
          <w:iCs/>
          <w:color w:val="231F20"/>
          <w:spacing w:val="-2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that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er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’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will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assessed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wee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k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ly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charge,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does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not</w:t>
      </w:r>
      <w:r w:rsidRPr="00DE6C9D">
        <w:rPr>
          <w:rFonts w:ascii="Open Sans" w:eastAsia="Times New Roman" w:hAnsi="Open Sans" w:cs="Open Sans"/>
          <w:iCs/>
          <w:color w:val="231F20"/>
          <w:spacing w:val="41"/>
          <w:w w:val="118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er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gh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to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reside.</w:t>
      </w:r>
      <w:r w:rsidRPr="00DE6C9D">
        <w:rPr>
          <w:rFonts w:ascii="Open Sans" w:eastAsia="Times New Roman" w:hAnsi="Open Sans" w:cs="Open Sans"/>
          <w:iCs/>
          <w:color w:val="231F20"/>
          <w:spacing w:val="-3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qu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est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issio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4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to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reside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st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be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made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writi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ng</w:t>
      </w:r>
      <w:r w:rsidR="00A32248" w:rsidRPr="00DE6C9D">
        <w:rPr>
          <w:rFonts w:ascii="Open Sans" w:eastAsia="Times New Roman" w:hAnsi="Open Sans" w:cs="Open Sans"/>
          <w:i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="00A32248" w:rsidRPr="00253559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by completing the relevant Permission</w:t>
      </w:r>
      <w:r w:rsidR="0020221A" w:rsidRPr="00253559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proofErr w:type="gramStart"/>
      <w:r w:rsidR="00A32248" w:rsidRPr="00253559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To</w:t>
      </w:r>
      <w:proofErr w:type="gramEnd"/>
      <w:r w:rsidR="00A32248" w:rsidRPr="00253559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Reside application form.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VIN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G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UT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 xml:space="preserve">OF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/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V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P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FROM</w:t>
      </w:r>
      <w:r w:rsidRPr="00DE6C9D">
        <w:rPr>
          <w:rFonts w:ascii="Open Sans" w:eastAsia="Times New Roman" w:hAnsi="Open Sans" w:cs="Open Sans"/>
          <w:b/>
          <w:bCs/>
          <w:color w:val="231F20"/>
          <w:spacing w:val="1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NT</w:t>
      </w:r>
      <w:r w:rsidR="00CF33AB"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, DETAILS OF NEW ADDRESS AND DATE MOVED OUT TO BE INCLUDED WITH THIS FORM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: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4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55E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96"/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</w:pPr>
      <w:r w:rsidRPr="00253559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7D977F7E" wp14:editId="3802FE4F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6985" r="5715" b="825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8.25pt;margin-top:-2.7pt;width:10.8pt;height:10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gVbQ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="00797AFF" w:rsidRPr="00253559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Proof of address</w:t>
      </w:r>
      <w:r w:rsidR="00797AFF"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as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ag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ree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or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tility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ill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ew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ddress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dated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the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person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ove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d</w:t>
      </w:r>
      <w:r w:rsidRPr="00DE6C9D">
        <w:rPr>
          <w:rFonts w:ascii="Open Sans" w:eastAsia="Times New Roman" w:hAnsi="Open Sans" w:cs="Open Sans"/>
          <w:iCs/>
          <w:color w:val="231F20"/>
          <w:spacing w:val="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out.</w:t>
      </w:r>
    </w:p>
    <w:p w:rsidR="00A87604" w:rsidRPr="00DE6C9D" w:rsidRDefault="00A87604" w:rsidP="00755E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96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</w:p>
    <w:p w:rsidR="007B450E" w:rsidRPr="00DE6C9D" w:rsidRDefault="007B450E" w:rsidP="00A87604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00"/>
        <w:outlineLvl w:val="0"/>
        <w:rPr>
          <w:rFonts w:ascii="Open Sans" w:eastAsia="Times New Roman" w:hAnsi="Open Sans" w:cs="Open Sans"/>
          <w:sz w:val="16"/>
          <w:szCs w:val="16"/>
          <w:lang w:val="en-US"/>
        </w:rPr>
      </w:pPr>
      <w:proofErr w:type="gramStart"/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TU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DE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NT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</w:t>
      </w:r>
      <w:r w:rsidR="00B5496E"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 xml:space="preserve">  </w:t>
      </w:r>
      <w:r w:rsidR="00B5496E" w:rsidRPr="00253559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OVER</w:t>
      </w:r>
      <w:proofErr w:type="gramEnd"/>
      <w:r w:rsidR="00B5496E" w:rsidRPr="00253559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 xml:space="preserve"> 18 YEARS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: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80" w:lineRule="auto"/>
        <w:ind w:left="596" w:right="331"/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4F459DC2" wp14:editId="3CC1F1A5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7620" r="5715" b="762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8.25pt;margin-top:-2.7pt;width:10.8pt;height:10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Letter</w:t>
      </w:r>
      <w:r w:rsidR="0020221A"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ro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school</w:t>
      </w:r>
      <w:r w:rsidRPr="00DE6C9D">
        <w:rPr>
          <w:rFonts w:ascii="Open Sans" w:eastAsia="Times New Roman" w:hAnsi="Open Sans" w:cs="Open Sans"/>
          <w:iCs/>
          <w:color w:val="231F20"/>
          <w:spacing w:val="4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colle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g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ng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tio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="00471771" w:rsidRPr="00253559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>attendance/</w:t>
      </w:r>
      <w:r w:rsidR="0020221A" w:rsidRPr="00253559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>registration for</w:t>
      </w:r>
      <w:r w:rsidR="0020221A"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ll-ti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ed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tio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,</w:t>
      </w:r>
      <w:r w:rsidRPr="00DE6C9D">
        <w:rPr>
          <w:rFonts w:ascii="Open Sans" w:eastAsia="Times New Roman" w:hAnsi="Open Sans" w:cs="Open Sans"/>
          <w:iCs/>
          <w:color w:val="231F20"/>
          <w:spacing w:val="-1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documentary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evide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ce</w:t>
      </w:r>
      <w:r w:rsidRPr="00DE6C9D">
        <w:rPr>
          <w:rFonts w:ascii="Open Sans" w:eastAsia="Times New Roman" w:hAnsi="Open Sans" w:cs="Open Sans"/>
          <w:iCs/>
          <w:color w:val="231F20"/>
          <w:spacing w:val="5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="0020221A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loy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t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/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soci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</w:t>
      </w:r>
      <w:r w:rsidRPr="00DE6C9D">
        <w:rPr>
          <w:rFonts w:ascii="Open Sans" w:eastAsia="Times New Roman" w:hAnsi="Open Sans" w:cs="Open Sans"/>
          <w:iCs/>
          <w:color w:val="231F20"/>
          <w:spacing w:val="-2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wel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fa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re</w:t>
      </w:r>
      <w:r w:rsidRPr="00DE6C9D">
        <w:rPr>
          <w:rFonts w:ascii="Open Sans" w:eastAsia="Times New Roman" w:hAnsi="Open Sans" w:cs="Open Sans"/>
          <w:iCs/>
          <w:color w:val="231F20"/>
          <w:spacing w:val="-21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app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lic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le</w:t>
      </w:r>
      <w:r w:rsidR="00797AFF"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 xml:space="preserve"> should also be included.</w:t>
      </w:r>
    </w:p>
    <w:p w:rsidR="007B450E" w:rsidRPr="00DE6C9D" w:rsidRDefault="007B450E" w:rsidP="009100C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TH</w:t>
      </w:r>
      <w:r w:rsidRPr="00DE6C9D">
        <w:rPr>
          <w:rFonts w:ascii="Open Sans" w:eastAsia="Times New Roman" w:hAnsi="Open Sans" w:cs="Open Sans"/>
          <w:b/>
          <w:bCs/>
          <w:color w:val="231F20"/>
          <w:spacing w:val="-4"/>
          <w:w w:val="105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R</w:t>
      </w:r>
      <w:r w:rsidRPr="00DE6C9D">
        <w:rPr>
          <w:rFonts w:ascii="Open Sans" w:eastAsia="Times New Roman" w:hAnsi="Open Sans" w:cs="Open Sans"/>
          <w:b/>
          <w:bCs/>
          <w:color w:val="231F20"/>
          <w:spacing w:val="-18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C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HAN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GES</w:t>
      </w:r>
      <w:r w:rsidRPr="00DE6C9D">
        <w:rPr>
          <w:rFonts w:ascii="Open Sans" w:eastAsia="Times New Roman" w:hAnsi="Open Sans" w:cs="Open Sans"/>
          <w:b/>
          <w:bCs/>
          <w:color w:val="231F20"/>
          <w:spacing w:val="-18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w w:val="105"/>
          <w:sz w:val="16"/>
          <w:szCs w:val="16"/>
          <w:lang w:val="en-US"/>
        </w:rPr>
        <w:t>IN</w:t>
      </w:r>
      <w:r w:rsidRPr="00DE6C9D">
        <w:rPr>
          <w:rFonts w:ascii="Open Sans" w:eastAsia="Times New Roman" w:hAnsi="Open Sans" w:cs="Open Sans"/>
          <w:b/>
          <w:bCs/>
          <w:color w:val="231F20"/>
          <w:spacing w:val="-18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b/>
          <w:bCs/>
          <w:color w:val="231F20"/>
          <w:spacing w:val="-1"/>
          <w:w w:val="105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OLD</w:t>
      </w:r>
      <w:r w:rsidRPr="00DE6C9D">
        <w:rPr>
          <w:rFonts w:ascii="Open Sans" w:eastAsia="Times New Roman" w:hAnsi="Open Sans" w:cs="Open Sans"/>
          <w:b/>
          <w:bCs/>
          <w:color w:val="231F20"/>
          <w:spacing w:val="-17"/>
          <w:w w:val="105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C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IR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C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UM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S</w:t>
      </w:r>
      <w:r w:rsidRPr="00DE6C9D">
        <w:rPr>
          <w:rFonts w:ascii="Open Sans" w:eastAsia="Times New Roman" w:hAnsi="Open Sans" w:cs="Open Sans"/>
          <w:b/>
          <w:bCs/>
          <w:color w:val="231F20"/>
          <w:spacing w:val="-2"/>
          <w:w w:val="105"/>
          <w:sz w:val="16"/>
          <w:szCs w:val="16"/>
          <w:lang w:val="en-US"/>
        </w:rPr>
        <w:t>TAN</w:t>
      </w:r>
      <w:r w:rsidRPr="00DE6C9D">
        <w:rPr>
          <w:rFonts w:ascii="Open Sans" w:eastAsia="Times New Roman" w:hAnsi="Open Sans" w:cs="Open Sans"/>
          <w:b/>
          <w:bCs/>
          <w:color w:val="231F20"/>
          <w:spacing w:val="-3"/>
          <w:w w:val="105"/>
          <w:sz w:val="16"/>
          <w:szCs w:val="16"/>
          <w:lang w:val="en-US"/>
        </w:rPr>
        <w:t>CES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596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740D32D1" wp14:editId="39636846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9525" r="5715" b="5715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38.25pt;margin-top:-2.7pt;width:10.8pt;height:10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8fbQ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rri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ag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e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Certificate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–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ma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rried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8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l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st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ye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r</w:t>
      </w: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150" w:lineRule="exact"/>
        <w:rPr>
          <w:rFonts w:ascii="Open Sans" w:eastAsia="Times New Roman" w:hAnsi="Open Sans" w:cs="Open Sans"/>
          <w:sz w:val="16"/>
          <w:szCs w:val="16"/>
          <w:lang w:val="en-US"/>
        </w:rPr>
      </w:pPr>
    </w:p>
    <w:p w:rsidR="007B450E" w:rsidRPr="00DE6C9D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after="0" w:line="389" w:lineRule="auto"/>
        <w:ind w:left="596" w:right="2265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DE6C9D">
        <w:rPr>
          <w:rFonts w:ascii="Open Sans" w:eastAsia="Times New Roman" w:hAnsi="Open Sans" w:cs="Open Sans"/>
          <w:iCs/>
          <w:noProof/>
          <w:sz w:val="16"/>
          <w:szCs w:val="16"/>
          <w:lang w:eastAsia="en-IE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35A411EF" wp14:editId="7250C2C1">
                <wp:simplePos x="0" y="0"/>
                <wp:positionH relativeFrom="page">
                  <wp:posOffset>485775</wp:posOffset>
                </wp:positionH>
                <wp:positionV relativeFrom="paragraph">
                  <wp:posOffset>-34290</wp:posOffset>
                </wp:positionV>
                <wp:extent cx="137160" cy="137160"/>
                <wp:effectExtent l="9525" t="13335" r="5715" b="1143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8.25pt;margin-top:-2.7pt;width:10.8pt;height:10.8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" o:allowincell="f" filled="f" strokecolor="#231f20" strokeweight=".5pt">
                <v:path arrowok="t"/>
                <w10:wrap anchorx="page"/>
              </v:rect>
            </w:pict>
          </mc:Fallback>
        </mc:AlternateConten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Death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Cert-</w:t>
      </w:r>
      <w:r w:rsidR="00797AFF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for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>an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member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of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the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u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se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old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w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h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passed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5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4"/>
          <w:w w:val="110"/>
          <w:sz w:val="16"/>
          <w:szCs w:val="16"/>
          <w:lang w:val="en-US"/>
        </w:rPr>
        <w:t>w</w:t>
      </w:r>
      <w:r w:rsidRPr="00DE6C9D">
        <w:rPr>
          <w:rFonts w:ascii="Open Sans" w:eastAsia="Times New Roman" w:hAnsi="Open Sans" w:cs="Open Sans"/>
          <w:iCs/>
          <w:color w:val="231F20"/>
          <w:spacing w:val="-5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4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7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n</w:t>
      </w:r>
      <w:r w:rsidRPr="00DE6C9D">
        <w:rPr>
          <w:rFonts w:ascii="Open Sans" w:eastAsia="Times New Roman" w:hAnsi="Open Sans" w:cs="Open Sans"/>
          <w:iCs/>
          <w:color w:val="231F20"/>
          <w:spacing w:val="-6"/>
          <w:w w:val="110"/>
          <w:sz w:val="16"/>
          <w:szCs w:val="16"/>
          <w:lang w:val="en-US"/>
        </w:rPr>
        <w:t xml:space="preserve"> </w:t>
      </w:r>
      <w:r w:rsidR="003F442C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  <w:r w:rsidRPr="00DE6C9D">
        <w:rPr>
          <w:rFonts w:ascii="Open Sans" w:eastAsia="Times New Roman" w:hAnsi="Open Sans" w:cs="Open Sans"/>
          <w:iCs/>
          <w:color w:val="231F20"/>
          <w:spacing w:val="27"/>
          <w:w w:val="95"/>
          <w:sz w:val="16"/>
          <w:szCs w:val="16"/>
          <w:lang w:val="en-US"/>
        </w:rPr>
        <w:t xml:space="preserve"> </w:t>
      </w:r>
      <w:r w:rsidR="00797AFF" w:rsidRPr="00DE6C9D">
        <w:rPr>
          <w:rFonts w:ascii="Open Sans" w:eastAsia="Times New Roman" w:hAnsi="Open Sans" w:cs="Open Sans"/>
          <w:iCs/>
          <w:color w:val="231F20"/>
          <w:spacing w:val="27"/>
          <w:w w:val="95"/>
          <w:sz w:val="16"/>
          <w:szCs w:val="16"/>
          <w:lang w:val="en-US"/>
        </w:rPr>
        <w:t xml:space="preserve">or any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Birth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Cert-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>f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or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a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bab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y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born</w:t>
      </w:r>
      <w:r w:rsidRPr="00DE6C9D">
        <w:rPr>
          <w:rFonts w:ascii="Open Sans" w:eastAsia="Times New Roman" w:hAnsi="Open Sans" w:cs="Open Sans"/>
          <w:iCs/>
          <w:color w:val="231F20"/>
          <w:spacing w:val="-3"/>
          <w:w w:val="110"/>
          <w:sz w:val="16"/>
          <w:szCs w:val="16"/>
          <w:lang w:val="en-US"/>
        </w:rPr>
        <w:t xml:space="preserve"> </w:t>
      </w:r>
      <w:r w:rsidRPr="00DE6C9D">
        <w:rPr>
          <w:rFonts w:ascii="Open Sans" w:eastAsia="Times New Roman" w:hAnsi="Open Sans" w:cs="Open Sans"/>
          <w:iCs/>
          <w:color w:val="231F20"/>
          <w:spacing w:val="-1"/>
          <w:w w:val="110"/>
          <w:sz w:val="16"/>
          <w:szCs w:val="16"/>
          <w:lang w:val="en-US"/>
        </w:rPr>
        <w:t>i</w:t>
      </w:r>
      <w:r w:rsidRPr="00DE6C9D">
        <w:rPr>
          <w:rFonts w:ascii="Open Sans" w:eastAsia="Times New Roman" w:hAnsi="Open Sans" w:cs="Open Sans"/>
          <w:iCs/>
          <w:color w:val="231F20"/>
          <w:spacing w:val="-2"/>
          <w:w w:val="110"/>
          <w:sz w:val="16"/>
          <w:szCs w:val="16"/>
          <w:lang w:val="en-US"/>
        </w:rPr>
        <w:t xml:space="preserve">n </w:t>
      </w:r>
      <w:r w:rsidR="003F442C" w:rsidRPr="00DE6C9D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201</w:t>
      </w:r>
      <w:r w:rsidR="00A32248" w:rsidRPr="00253559">
        <w:rPr>
          <w:rFonts w:ascii="Open Sans" w:eastAsia="Times New Roman" w:hAnsi="Open Sans" w:cs="Open Sans"/>
          <w:iCs/>
          <w:color w:val="231F20"/>
          <w:w w:val="110"/>
          <w:sz w:val="16"/>
          <w:szCs w:val="16"/>
          <w:lang w:val="en-US"/>
        </w:rPr>
        <w:t>6</w:t>
      </w:r>
    </w:p>
    <w:p w:rsidR="007B450E" w:rsidRPr="00A87604" w:rsidRDefault="007B450E" w:rsidP="00C84570">
      <w:pPr>
        <w:widowControl w:val="0"/>
        <w:kinsoku w:val="0"/>
        <w:overflowPunct w:val="0"/>
        <w:autoSpaceDE w:val="0"/>
        <w:autoSpaceDN w:val="0"/>
        <w:adjustRightInd w:val="0"/>
        <w:spacing w:before="42" w:after="0" w:line="248" w:lineRule="auto"/>
        <w:ind w:right="122"/>
        <w:rPr>
          <w:rFonts w:ascii="Open Sans" w:eastAsia="Times New Roman" w:hAnsi="Open Sans" w:cs="Open Sans"/>
          <w:color w:val="000000"/>
          <w:sz w:val="16"/>
          <w:szCs w:val="16"/>
          <w:lang w:val="en-US"/>
        </w:rPr>
      </w:pPr>
      <w:r w:rsidRPr="00A87604">
        <w:rPr>
          <w:rFonts w:ascii="Open Sans" w:eastAsia="Times New Roman" w:hAnsi="Open Sans" w:cs="Open Sans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FE82199" wp14:editId="175DC852">
                <wp:simplePos x="0" y="0"/>
                <wp:positionH relativeFrom="page">
                  <wp:posOffset>485140</wp:posOffset>
                </wp:positionH>
                <wp:positionV relativeFrom="paragraph">
                  <wp:posOffset>63500</wp:posOffset>
                </wp:positionV>
                <wp:extent cx="57150" cy="57150"/>
                <wp:effectExtent l="8890" t="8890" r="635" b="635"/>
                <wp:wrapNone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>
                            <a:gd name="T0" fmla="*/ 32 w 90"/>
                            <a:gd name="T1" fmla="*/ 0 h 90"/>
                            <a:gd name="T2" fmla="*/ 15 w 90"/>
                            <a:gd name="T3" fmla="*/ 9 h 90"/>
                            <a:gd name="T4" fmla="*/ 3 w 90"/>
                            <a:gd name="T5" fmla="*/ 27 h 90"/>
                            <a:gd name="T6" fmla="*/ 0 w 90"/>
                            <a:gd name="T7" fmla="*/ 53 h 90"/>
                            <a:gd name="T8" fmla="*/ 9 w 90"/>
                            <a:gd name="T9" fmla="*/ 71 h 90"/>
                            <a:gd name="T10" fmla="*/ 26 w 90"/>
                            <a:gd name="T11" fmla="*/ 84 h 90"/>
                            <a:gd name="T12" fmla="*/ 50 w 90"/>
                            <a:gd name="T13" fmla="*/ 89 h 90"/>
                            <a:gd name="T14" fmla="*/ 70 w 90"/>
                            <a:gd name="T15" fmla="*/ 81 h 90"/>
                            <a:gd name="T16" fmla="*/ 85 w 90"/>
                            <a:gd name="T17" fmla="*/ 65 h 90"/>
                            <a:gd name="T18" fmla="*/ 90 w 90"/>
                            <a:gd name="T19" fmla="*/ 43 h 90"/>
                            <a:gd name="T20" fmla="*/ 88 w 90"/>
                            <a:gd name="T21" fmla="*/ 29 h 90"/>
                            <a:gd name="T22" fmla="*/ 77 w 90"/>
                            <a:gd name="T23" fmla="*/ 13 h 90"/>
                            <a:gd name="T24" fmla="*/ 58 w 90"/>
                            <a:gd name="T25" fmla="*/ 3 h 90"/>
                            <a:gd name="T26" fmla="*/ 32 w 90"/>
                            <a:gd name="T27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32" y="0"/>
                              </a:moveTo>
                              <a:lnTo>
                                <a:pt x="15" y="9"/>
                              </a:lnTo>
                              <a:lnTo>
                                <a:pt x="3" y="27"/>
                              </a:lnTo>
                              <a:lnTo>
                                <a:pt x="0" y="53"/>
                              </a:lnTo>
                              <a:lnTo>
                                <a:pt x="9" y="71"/>
                              </a:lnTo>
                              <a:lnTo>
                                <a:pt x="26" y="84"/>
                              </a:lnTo>
                              <a:lnTo>
                                <a:pt x="50" y="89"/>
                              </a:lnTo>
                              <a:lnTo>
                                <a:pt x="70" y="81"/>
                              </a:lnTo>
                              <a:lnTo>
                                <a:pt x="85" y="65"/>
                              </a:lnTo>
                              <a:lnTo>
                                <a:pt x="90" y="43"/>
                              </a:lnTo>
                              <a:lnTo>
                                <a:pt x="88" y="29"/>
                              </a:lnTo>
                              <a:lnTo>
                                <a:pt x="77" y="13"/>
                              </a:lnTo>
                              <a:lnTo>
                                <a:pt x="58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1" o:spid="_x0000_s1026" style="position:absolute;margin-left:38.2pt;margin-top:5pt;width:4.5pt;height:4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" o:allowincell="f" path="m32,l15,9,3,27,,53,9,71,26,84r24,5l70,81,85,65,90,43,88,29,77,13,58,3,32,xe" fillcolor="#231f20" stroked="f">
                <v:path arrowok="t" o:connecttype="custom" o:connectlocs="20320,0;9525,5715;1905,17145;0,33655;5715,45085;16510,53340;31750,56515;44450,51435;53975,41275;57150,27305;55880,18415;48895,8255;36830,1905;20320,0" o:connectangles="0,0,0,0,0,0,0,0,0,0,0,0,0,0"/>
                <w10:wrap anchorx="page"/>
              </v:shape>
            </w:pict>
          </mc:Fallback>
        </mc:AlternateConten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This</w:t>
      </w:r>
      <w:r w:rsidRPr="00A87604">
        <w:rPr>
          <w:rFonts w:ascii="Open Sans" w:eastAsia="Times New Roman" w:hAnsi="Open Sans" w:cs="Open Sans"/>
          <w:iCs/>
          <w:color w:val="231F20"/>
          <w:spacing w:val="18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in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orm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a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tion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is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sought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or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the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purpose</w:t>
      </w:r>
      <w:r w:rsidRPr="00A87604">
        <w:rPr>
          <w:rFonts w:ascii="Open Sans" w:eastAsia="Times New Roman" w:hAnsi="Open Sans" w:cs="Open Sans"/>
          <w:iCs/>
          <w:color w:val="231F20"/>
          <w:spacing w:val="18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of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S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ection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20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and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S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ection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22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of</w:t>
      </w:r>
      <w:r w:rsidRPr="00A87604">
        <w:rPr>
          <w:rFonts w:ascii="Open Sans" w:eastAsia="Times New Roman" w:hAnsi="Open Sans" w:cs="Open Sans"/>
          <w:iCs/>
          <w:color w:val="231F20"/>
          <w:spacing w:val="18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the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Housin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g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(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M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iscell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a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neous</w:t>
      </w:r>
      <w:r w:rsidRPr="00A87604">
        <w:rPr>
          <w:rFonts w:ascii="Open Sans" w:eastAsia="Times New Roman" w:hAnsi="Open Sans" w:cs="Open Sans"/>
          <w:iCs/>
          <w:color w:val="231F20"/>
          <w:spacing w:val="1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Provisions</w:t>
      </w:r>
      <w:proofErr w:type="gramStart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)Act</w:t>
      </w:r>
      <w:proofErr w:type="gramEnd"/>
      <w:r w:rsidRPr="00A87604">
        <w:rPr>
          <w:rFonts w:ascii="Open Sans" w:eastAsia="Times New Roman" w:hAnsi="Open Sans" w:cs="Open Sans"/>
          <w:iCs/>
          <w:color w:val="231F20"/>
          <w:spacing w:val="91"/>
          <w:w w:val="118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2009,</w:t>
      </w:r>
      <w:r w:rsidRPr="00A87604">
        <w:rPr>
          <w:rFonts w:ascii="Open Sans" w:eastAsia="Times New Roman" w:hAnsi="Open Sans" w:cs="Open Sans"/>
          <w:iCs/>
          <w:color w:val="231F20"/>
          <w:spacing w:val="-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and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S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ection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58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of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the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Housin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g</w:t>
      </w:r>
      <w:r w:rsidRPr="00A87604">
        <w:rPr>
          <w:rFonts w:ascii="Open Sans" w:eastAsia="Times New Roman" w:hAnsi="Open Sans" w:cs="Open Sans"/>
          <w:iCs/>
          <w:color w:val="231F20"/>
          <w:spacing w:val="-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Act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1966</w:t>
      </w:r>
      <w:r w:rsidR="00C84570"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-2014 as amended</w:t>
      </w:r>
      <w:r w:rsidR="00E7698F"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 xml:space="preserve"> and Section 31 Housing Act 2009 as amended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,</w:t>
      </w:r>
      <w:r w:rsidRPr="00A87604">
        <w:rPr>
          <w:rFonts w:ascii="Open Sans" w:eastAsia="Times New Roman" w:hAnsi="Open Sans" w:cs="Open Sans"/>
          <w:iCs/>
          <w:color w:val="231F20"/>
          <w:spacing w:val="-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and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sh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a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ll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be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used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only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or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the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purpose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or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which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it</w:t>
      </w:r>
      <w:r w:rsidRPr="00A87604">
        <w:rPr>
          <w:rFonts w:ascii="Open Sans" w:eastAsia="Times New Roman" w:hAnsi="Open Sans" w:cs="Open Sans"/>
          <w:iCs/>
          <w:color w:val="231F20"/>
          <w:spacing w:val="10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is</w:t>
      </w:r>
      <w:r w:rsidRPr="00A87604">
        <w:rPr>
          <w:rFonts w:ascii="Open Sans" w:eastAsia="Times New Roman" w:hAnsi="Open Sans" w:cs="Open Sans"/>
          <w:iCs/>
          <w:color w:val="231F20"/>
          <w:spacing w:val="9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intended.</w:t>
      </w:r>
    </w:p>
    <w:p w:rsidR="007B450E" w:rsidRPr="00A87604" w:rsidRDefault="007B450E" w:rsidP="007B450E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90" w:lineRule="exact"/>
        <w:rPr>
          <w:rFonts w:ascii="Open Sans" w:eastAsia="Times New Roman" w:hAnsi="Open Sans" w:cs="Open Sans"/>
          <w:sz w:val="19"/>
          <w:szCs w:val="19"/>
          <w:lang w:val="en-US"/>
        </w:rPr>
      </w:pPr>
    </w:p>
    <w:p w:rsidR="007B450E" w:rsidRPr="00A87604" w:rsidRDefault="007B450E" w:rsidP="00755E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</w:pPr>
      <w:r w:rsidRPr="00A87604">
        <w:rPr>
          <w:rFonts w:ascii="Open Sans" w:eastAsia="Times New Roman" w:hAnsi="Open Sans" w:cs="Open Sans"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03DAAE2F" wp14:editId="775903FB">
                <wp:simplePos x="0" y="0"/>
                <wp:positionH relativeFrom="page">
                  <wp:posOffset>485140</wp:posOffset>
                </wp:positionH>
                <wp:positionV relativeFrom="paragraph">
                  <wp:posOffset>36830</wp:posOffset>
                </wp:positionV>
                <wp:extent cx="57150" cy="57150"/>
                <wp:effectExtent l="8890" t="1905" r="635" b="7620"/>
                <wp:wrapNone/>
                <wp:docPr id="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57150"/>
                        </a:xfrm>
                        <a:custGeom>
                          <a:avLst/>
                          <a:gdLst>
                            <a:gd name="T0" fmla="*/ 32 w 90"/>
                            <a:gd name="T1" fmla="*/ 0 h 90"/>
                            <a:gd name="T2" fmla="*/ 15 w 90"/>
                            <a:gd name="T3" fmla="*/ 9 h 90"/>
                            <a:gd name="T4" fmla="*/ 3 w 90"/>
                            <a:gd name="T5" fmla="*/ 27 h 90"/>
                            <a:gd name="T6" fmla="*/ 0 w 90"/>
                            <a:gd name="T7" fmla="*/ 53 h 90"/>
                            <a:gd name="T8" fmla="*/ 9 w 90"/>
                            <a:gd name="T9" fmla="*/ 71 h 90"/>
                            <a:gd name="T10" fmla="*/ 26 w 90"/>
                            <a:gd name="T11" fmla="*/ 84 h 90"/>
                            <a:gd name="T12" fmla="*/ 50 w 90"/>
                            <a:gd name="T13" fmla="*/ 89 h 90"/>
                            <a:gd name="T14" fmla="*/ 70 w 90"/>
                            <a:gd name="T15" fmla="*/ 81 h 90"/>
                            <a:gd name="T16" fmla="*/ 85 w 90"/>
                            <a:gd name="T17" fmla="*/ 65 h 90"/>
                            <a:gd name="T18" fmla="*/ 90 w 90"/>
                            <a:gd name="T19" fmla="*/ 43 h 90"/>
                            <a:gd name="T20" fmla="*/ 88 w 90"/>
                            <a:gd name="T21" fmla="*/ 29 h 90"/>
                            <a:gd name="T22" fmla="*/ 77 w 90"/>
                            <a:gd name="T23" fmla="*/ 13 h 90"/>
                            <a:gd name="T24" fmla="*/ 58 w 90"/>
                            <a:gd name="T25" fmla="*/ 3 h 90"/>
                            <a:gd name="T26" fmla="*/ 32 w 90"/>
                            <a:gd name="T27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0" h="90">
                              <a:moveTo>
                                <a:pt x="32" y="0"/>
                              </a:moveTo>
                              <a:lnTo>
                                <a:pt x="15" y="9"/>
                              </a:lnTo>
                              <a:lnTo>
                                <a:pt x="3" y="27"/>
                              </a:lnTo>
                              <a:lnTo>
                                <a:pt x="0" y="53"/>
                              </a:lnTo>
                              <a:lnTo>
                                <a:pt x="9" y="71"/>
                              </a:lnTo>
                              <a:lnTo>
                                <a:pt x="26" y="84"/>
                              </a:lnTo>
                              <a:lnTo>
                                <a:pt x="50" y="89"/>
                              </a:lnTo>
                              <a:lnTo>
                                <a:pt x="70" y="81"/>
                              </a:lnTo>
                              <a:lnTo>
                                <a:pt x="85" y="65"/>
                              </a:lnTo>
                              <a:lnTo>
                                <a:pt x="90" y="43"/>
                              </a:lnTo>
                              <a:lnTo>
                                <a:pt x="88" y="29"/>
                              </a:lnTo>
                              <a:lnTo>
                                <a:pt x="77" y="13"/>
                              </a:lnTo>
                              <a:lnTo>
                                <a:pt x="58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" o:spid="_x0000_s1026" style="position:absolute;margin-left:38.2pt;margin-top:2.9pt;width:4.5pt;height:4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" o:allowincell="f" path="m32,l15,9,3,27,,53,9,71,26,84r24,5l70,81,85,65,90,43,88,29,77,13,58,3,32,xe" fillcolor="#231f20" stroked="f">
                <v:path arrowok="t" o:connecttype="custom" o:connectlocs="20320,0;9525,5715;1905,17145;0,33655;5715,45085;16510,53340;31750,56515;44450,51435;53975,41275;57150,27305;55880,18415;48895,8255;36830,1905;20320,0" o:connectangles="0,0,0,0,0,0,0,0,0,0,0,0,0,0"/>
                <w10:wrap anchorx="page"/>
              </v:shape>
            </w:pict>
          </mc:Fallback>
        </mc:AlternateConten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Tá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 xml:space="preserve"> </w:t>
      </w:r>
      <w:proofErr w:type="gramStart"/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an</w:t>
      </w:r>
      <w:proofErr w:type="gram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oirm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seo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ar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fá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il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as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G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a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eil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g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e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ach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g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l</w:t>
      </w:r>
      <w:r w:rsidRPr="00A87604">
        <w:rPr>
          <w:rFonts w:ascii="Open Sans" w:eastAsia="Times New Roman" w:hAnsi="Open Sans" w:cs="Open Sans"/>
          <w:iCs/>
          <w:color w:val="231F20"/>
          <w:spacing w:val="-2"/>
          <w:w w:val="105"/>
          <w:sz w:val="16"/>
          <w:szCs w:val="16"/>
          <w:lang w:val="en-US"/>
        </w:rPr>
        <w:t>a</w:t>
      </w:r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>och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proofErr w:type="spellStart"/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ar</w:t>
      </w:r>
      <w:proofErr w:type="spellEnd"/>
      <w:r w:rsidRPr="00A87604">
        <w:rPr>
          <w:rFonts w:ascii="Open Sans" w:eastAsia="Times New Roman" w:hAnsi="Open Sans" w:cs="Open Sans"/>
          <w:iCs/>
          <w:color w:val="231F20"/>
          <w:spacing w:val="-1"/>
          <w:w w:val="105"/>
          <w:sz w:val="16"/>
          <w:szCs w:val="16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iCs/>
          <w:color w:val="231F20"/>
          <w:w w:val="105"/>
          <w:sz w:val="16"/>
          <w:szCs w:val="16"/>
          <w:lang w:val="en-US"/>
        </w:rPr>
        <w:t>8905593/5132</w:t>
      </w:r>
    </w:p>
    <w:p w:rsidR="00EB697B" w:rsidRDefault="00EB697B" w:rsidP="00755E39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i/>
          <w:iCs/>
          <w:color w:val="231F20"/>
          <w:w w:val="105"/>
          <w:sz w:val="16"/>
          <w:szCs w:val="16"/>
          <w:lang w:val="en-US"/>
        </w:rPr>
      </w:pPr>
    </w:p>
    <w:p w:rsidR="00EB697B" w:rsidRPr="00A87604" w:rsidRDefault="00EB697B" w:rsidP="00EB697B">
      <w:pPr>
        <w:widowControl w:val="0"/>
        <w:kinsoku w:val="0"/>
        <w:overflowPunct w:val="0"/>
        <w:autoSpaceDE w:val="0"/>
        <w:autoSpaceDN w:val="0"/>
        <w:adjustRightInd w:val="0"/>
        <w:spacing w:after="0" w:line="248" w:lineRule="auto"/>
        <w:rPr>
          <w:rFonts w:ascii="Open Sans" w:eastAsia="Times New Roman" w:hAnsi="Open Sans" w:cs="Open Sans"/>
          <w:b/>
          <w:color w:val="000000"/>
          <w:sz w:val="18"/>
          <w:szCs w:val="18"/>
          <w:lang w:val="en-US"/>
        </w:rPr>
      </w:pP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Ple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se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note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that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f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yo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u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re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person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on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w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h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o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m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="00E7698F"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 xml:space="preserve">Tenancy Warning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has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been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s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u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ccess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fu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lly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served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ot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h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ng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t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h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is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f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or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m</w:t>
      </w:r>
      <w:r w:rsidRPr="00A87604">
        <w:rPr>
          <w:rFonts w:ascii="Open Sans" w:eastAsia="Times New Roman" w:hAnsi="Open Sans" w:cs="Open Sans"/>
          <w:b/>
          <w:iCs/>
          <w:color w:val="231F20"/>
          <w:spacing w:val="89"/>
          <w:w w:val="104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s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ha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ll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operate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to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co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nf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er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ri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gh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ts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on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yo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u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or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aff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ect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the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v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lidity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of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such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="00E7698F"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 xml:space="preserve">Tenancy Warning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or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an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y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w</w:t>
      </w:r>
      <w:r w:rsidRPr="00A87604">
        <w:rPr>
          <w:rFonts w:ascii="Open Sans" w:eastAsia="Times New Roman" w:hAnsi="Open Sans" w:cs="Open Sans"/>
          <w:b/>
          <w:iCs/>
          <w:color w:val="231F20"/>
          <w:spacing w:val="-4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-3"/>
          <w:w w:val="110"/>
          <w:sz w:val="18"/>
          <w:szCs w:val="18"/>
          <w:lang w:val="en-US"/>
        </w:rPr>
        <w:t>y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aff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ect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or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be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w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a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iver</w:t>
      </w:r>
      <w:r w:rsidRPr="00A87604">
        <w:rPr>
          <w:rFonts w:ascii="Open Sans" w:eastAsia="Times New Roman" w:hAnsi="Open Sans" w:cs="Open Sans"/>
          <w:b/>
          <w:iCs/>
          <w:color w:val="231F20"/>
          <w:spacing w:val="1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of</w:t>
      </w:r>
      <w:r w:rsidRPr="00A87604">
        <w:rPr>
          <w:rFonts w:ascii="Open Sans" w:eastAsia="Times New Roman" w:hAnsi="Open Sans" w:cs="Open Sans"/>
          <w:b/>
          <w:iCs/>
          <w:color w:val="231F20"/>
          <w:spacing w:val="2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the</w:t>
      </w:r>
      <w:r w:rsidRPr="00A87604">
        <w:rPr>
          <w:rFonts w:ascii="Open Sans" w:eastAsia="Times New Roman" w:hAnsi="Open Sans" w:cs="Open Sans"/>
          <w:b/>
          <w:iCs/>
          <w:color w:val="231F20"/>
          <w:spacing w:val="79"/>
          <w:w w:val="109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ri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gh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t</w:t>
      </w:r>
      <w:r w:rsidRPr="00A87604">
        <w:rPr>
          <w:rFonts w:ascii="Open Sans" w:eastAsia="Times New Roman" w:hAnsi="Open Sans" w:cs="Open Sans"/>
          <w:b/>
          <w:iCs/>
          <w:color w:val="231F20"/>
          <w:spacing w:val="8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of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Fi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nga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l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County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Co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un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cil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to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recover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p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ossessio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of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w w:val="110"/>
          <w:sz w:val="18"/>
          <w:szCs w:val="18"/>
          <w:lang w:val="en-US"/>
        </w:rPr>
        <w:t>the</w:t>
      </w:r>
      <w:r w:rsidRPr="00A87604">
        <w:rPr>
          <w:rFonts w:ascii="Open Sans" w:eastAsia="Times New Roman" w:hAnsi="Open Sans" w:cs="Open Sans"/>
          <w:b/>
          <w:iCs/>
          <w:color w:val="231F20"/>
          <w:spacing w:val="9"/>
          <w:w w:val="110"/>
          <w:sz w:val="18"/>
          <w:szCs w:val="18"/>
          <w:lang w:val="en-US"/>
        </w:rPr>
        <w:t xml:space="preserve"> 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dwelli</w:t>
      </w:r>
      <w:r w:rsidRPr="00A87604">
        <w:rPr>
          <w:rFonts w:ascii="Open Sans" w:eastAsia="Times New Roman" w:hAnsi="Open Sans" w:cs="Open Sans"/>
          <w:b/>
          <w:iCs/>
          <w:color w:val="231F20"/>
          <w:spacing w:val="-2"/>
          <w:w w:val="110"/>
          <w:sz w:val="18"/>
          <w:szCs w:val="18"/>
          <w:lang w:val="en-US"/>
        </w:rPr>
        <w:t>ng</w:t>
      </w:r>
      <w:r w:rsidRPr="00A87604">
        <w:rPr>
          <w:rFonts w:ascii="Open Sans" w:eastAsia="Times New Roman" w:hAnsi="Open Sans" w:cs="Open Sans"/>
          <w:b/>
          <w:iCs/>
          <w:color w:val="231F20"/>
          <w:spacing w:val="-1"/>
          <w:w w:val="110"/>
          <w:sz w:val="18"/>
          <w:szCs w:val="18"/>
          <w:lang w:val="en-US"/>
        </w:rPr>
        <w:t>.</w:t>
      </w:r>
    </w:p>
    <w:sectPr w:rsidR="00EB697B" w:rsidRPr="00A87604" w:rsidSect="00DE6C9D">
      <w:headerReference w:type="default" r:id="rId9"/>
      <w:footerReference w:type="default" r:id="rId10"/>
      <w:pgSz w:w="16838" w:h="11906" w:orient="landscape"/>
      <w:pgMar w:top="567" w:right="312" w:bottom="244" w:left="144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A6" w:rsidRDefault="002207A6" w:rsidP="00DF6418">
      <w:pPr>
        <w:spacing w:after="0" w:line="240" w:lineRule="auto"/>
      </w:pPr>
      <w:r>
        <w:separator/>
      </w:r>
    </w:p>
  </w:endnote>
  <w:endnote w:type="continuationSeparator" w:id="0">
    <w:p w:rsidR="002207A6" w:rsidRDefault="002207A6" w:rsidP="00D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altName w:val="Gill Sans MT Ext Condensed Bold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AFF" w:rsidRDefault="00797AFF">
    <w:pPr>
      <w:pStyle w:val="Footer"/>
    </w:pPr>
    <w:r>
      <w:rPr>
        <w:noProof/>
        <w:lang w:eastAsia="en-IE"/>
      </w:rPr>
      <w:drawing>
        <wp:inline distT="0" distB="0" distL="0" distR="0" wp14:anchorId="2F73B2EE" wp14:editId="04A42BAE">
          <wp:extent cx="255224" cy="1333837"/>
          <wp:effectExtent l="0" t="6032" r="6032" b="6033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6200000">
                    <a:off x="0" y="0"/>
                    <a:ext cx="255502" cy="1335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A6" w:rsidRDefault="002207A6" w:rsidP="00DF6418">
      <w:pPr>
        <w:spacing w:after="0" w:line="240" w:lineRule="auto"/>
      </w:pPr>
      <w:r>
        <w:separator/>
      </w:r>
    </w:p>
  </w:footnote>
  <w:footnote w:type="continuationSeparator" w:id="0">
    <w:p w:rsidR="002207A6" w:rsidRDefault="002207A6" w:rsidP="00D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50E" w:rsidRDefault="00CB6343" w:rsidP="00CB6343">
    <w:pPr>
      <w:pStyle w:val="Header"/>
    </w:pPr>
    <w:del w:id="1" w:author="Lorraine McDonagh" w:date="2017-01-20T12:47:00Z">
      <w:r w:rsidDel="00D94AC4">
        <w:tab/>
        <w:delText xml:space="preserve"> </w:delText>
      </w:r>
      <w:r w:rsidDel="00D94AC4">
        <w:rPr>
          <w:noProof/>
          <w:lang w:eastAsia="en-IE"/>
        </w:rPr>
        <w:drawing>
          <wp:inline distT="0" distB="0" distL="0" distR="0" wp14:anchorId="00F0A878" wp14:editId="2B7BA2B1">
            <wp:extent cx="868004" cy="68580"/>
            <wp:effectExtent l="0" t="0" r="8890" b="762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04" cy="6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Del="00D94AC4">
        <w:delText xml:space="preserve"> </w:delText>
      </w:r>
    </w:del>
    <w:r>
      <w:t xml:space="preserve">                                                </w:t>
    </w:r>
    <w:r>
      <w:rPr>
        <w:noProof/>
        <w:lang w:eastAsia="en-IE"/>
      </w:rPr>
      <w:drawing>
        <wp:inline distT="0" distB="0" distL="0" distR="0" wp14:anchorId="411D2264" wp14:editId="15BD1D40">
          <wp:extent cx="2095500" cy="190500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en-IE"/>
      </w:rPr>
      <w:drawing>
        <wp:inline distT="0" distB="0" distL="0" distR="0" wp14:anchorId="1317E3FD" wp14:editId="16921C2E">
          <wp:extent cx="1803400" cy="190500"/>
          <wp:effectExtent l="0" t="0" r="635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  <w:lang w:eastAsia="en-IE"/>
      </w:rPr>
      <w:drawing>
        <wp:inline distT="0" distB="0" distL="0" distR="0" wp14:anchorId="7E4FDE2F" wp14:editId="590BAA3B">
          <wp:extent cx="2006600" cy="520700"/>
          <wp:effectExtent l="0" t="0" r="0" b="0"/>
          <wp:docPr id="26" name="Picture 26" descr="Fing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inga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186"/>
      </w:pPr>
      <w:rPr>
        <w:rFonts w:ascii="Gill Sans" w:hAnsi="Gill Sans" w:cs="Gill Sans"/>
        <w:b w:val="0"/>
        <w:bCs w:val="0"/>
        <w:i/>
        <w:iCs/>
        <w:color w:val="231F20"/>
        <w:w w:val="95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."/>
      <w:lvlJc w:val="left"/>
      <w:pPr>
        <w:ind w:hanging="241"/>
      </w:pPr>
      <w:rPr>
        <w:rFonts w:ascii="Gill Sans" w:hAnsi="Gill Sans" w:cs="Gill Sans"/>
        <w:b w:val="0"/>
        <w:bCs w:val="0"/>
        <w:i/>
        <w:iCs/>
        <w:color w:val="231F20"/>
        <w:w w:val="95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418"/>
    <w:rsid w:val="000304F4"/>
    <w:rsid w:val="00083AEE"/>
    <w:rsid w:val="000D4299"/>
    <w:rsid w:val="00107C72"/>
    <w:rsid w:val="00135B90"/>
    <w:rsid w:val="001C7731"/>
    <w:rsid w:val="001D08D5"/>
    <w:rsid w:val="001D3EDE"/>
    <w:rsid w:val="001F4356"/>
    <w:rsid w:val="0020221A"/>
    <w:rsid w:val="002207A6"/>
    <w:rsid w:val="00253559"/>
    <w:rsid w:val="002B566E"/>
    <w:rsid w:val="00342691"/>
    <w:rsid w:val="00384A39"/>
    <w:rsid w:val="003F442C"/>
    <w:rsid w:val="00471771"/>
    <w:rsid w:val="004E2041"/>
    <w:rsid w:val="0050525C"/>
    <w:rsid w:val="0051256A"/>
    <w:rsid w:val="005362BB"/>
    <w:rsid w:val="005A5031"/>
    <w:rsid w:val="005C0344"/>
    <w:rsid w:val="005C6AAA"/>
    <w:rsid w:val="005F66B4"/>
    <w:rsid w:val="006006DD"/>
    <w:rsid w:val="00603C79"/>
    <w:rsid w:val="00651AB5"/>
    <w:rsid w:val="0074155B"/>
    <w:rsid w:val="00755E39"/>
    <w:rsid w:val="00756C4D"/>
    <w:rsid w:val="00797AFF"/>
    <w:rsid w:val="007B450E"/>
    <w:rsid w:val="00843870"/>
    <w:rsid w:val="00863946"/>
    <w:rsid w:val="0089763D"/>
    <w:rsid w:val="008A6DEB"/>
    <w:rsid w:val="009100C6"/>
    <w:rsid w:val="00911207"/>
    <w:rsid w:val="009D7519"/>
    <w:rsid w:val="00A32248"/>
    <w:rsid w:val="00A87604"/>
    <w:rsid w:val="00AD6E32"/>
    <w:rsid w:val="00B4476B"/>
    <w:rsid w:val="00B479BF"/>
    <w:rsid w:val="00B5496E"/>
    <w:rsid w:val="00BE562D"/>
    <w:rsid w:val="00BE75A9"/>
    <w:rsid w:val="00C26C65"/>
    <w:rsid w:val="00C6346E"/>
    <w:rsid w:val="00C84570"/>
    <w:rsid w:val="00C920D5"/>
    <w:rsid w:val="00CB6343"/>
    <w:rsid w:val="00CC77C7"/>
    <w:rsid w:val="00CD3652"/>
    <w:rsid w:val="00CF33AB"/>
    <w:rsid w:val="00D20535"/>
    <w:rsid w:val="00D44EED"/>
    <w:rsid w:val="00D50E99"/>
    <w:rsid w:val="00D94AC4"/>
    <w:rsid w:val="00DE6C9D"/>
    <w:rsid w:val="00DF1D5E"/>
    <w:rsid w:val="00DF6418"/>
    <w:rsid w:val="00E026E8"/>
    <w:rsid w:val="00E178EB"/>
    <w:rsid w:val="00E7698F"/>
    <w:rsid w:val="00E81262"/>
    <w:rsid w:val="00E97835"/>
    <w:rsid w:val="00EB697B"/>
    <w:rsid w:val="00F015B5"/>
    <w:rsid w:val="00F9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418"/>
  </w:style>
  <w:style w:type="paragraph" w:styleId="Footer">
    <w:name w:val="footer"/>
    <w:basedOn w:val="Normal"/>
    <w:link w:val="FooterChar"/>
    <w:uiPriority w:val="99"/>
    <w:unhideWhenUsed/>
    <w:rsid w:val="00DF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418"/>
  </w:style>
  <w:style w:type="paragraph" w:styleId="BalloonText">
    <w:name w:val="Balloon Text"/>
    <w:basedOn w:val="Normal"/>
    <w:link w:val="BalloonTextChar"/>
    <w:uiPriority w:val="99"/>
    <w:semiHidden/>
    <w:unhideWhenUsed/>
    <w:rsid w:val="00D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4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418"/>
  </w:style>
  <w:style w:type="paragraph" w:styleId="Footer">
    <w:name w:val="footer"/>
    <w:basedOn w:val="Normal"/>
    <w:link w:val="FooterChar"/>
    <w:uiPriority w:val="99"/>
    <w:unhideWhenUsed/>
    <w:rsid w:val="00DF64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418"/>
  </w:style>
  <w:style w:type="paragraph" w:styleId="BalloonText">
    <w:name w:val="Balloon Text"/>
    <w:basedOn w:val="Normal"/>
    <w:link w:val="BalloonTextChar"/>
    <w:uiPriority w:val="99"/>
    <w:semiHidden/>
    <w:unhideWhenUsed/>
    <w:rsid w:val="00DF6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4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4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964F-57CD-43D0-BBE0-9538B93A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 OHare</dc:creator>
  <cp:lastModifiedBy>Lorraine McDonagh</cp:lastModifiedBy>
  <cp:revision>3</cp:revision>
  <cp:lastPrinted>2017-01-13T10:31:00Z</cp:lastPrinted>
  <dcterms:created xsi:type="dcterms:W3CDTF">2017-01-20T12:38:00Z</dcterms:created>
  <dcterms:modified xsi:type="dcterms:W3CDTF">2017-01-20T12:51:00Z</dcterms:modified>
</cp:coreProperties>
</file>